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D6C" w:rsidRDefault="00133D6C" w:rsidP="00133D6C">
      <w:pPr>
        <w:pStyle w:val="Heading2"/>
      </w:pPr>
      <w:r>
        <w:t>Networks Lab Pod Diagram</w:t>
      </w:r>
    </w:p>
    <w:p w:rsidR="00133D6C" w:rsidRPr="00EB1C0F" w:rsidRDefault="00133D6C" w:rsidP="00133D6C">
      <w:pPr>
        <w:ind w:firstLine="720"/>
      </w:pPr>
      <w:r w:rsidRPr="00EB1C0F">
        <w:t>(</w:t>
      </w:r>
      <w:r w:rsidRPr="00133D6C">
        <w:rPr>
          <w:rFonts w:ascii="Arial" w:hAnsi="Arial" w:cs="Arial"/>
          <w:b/>
          <w:color w:val="FF0000"/>
          <w:sz w:val="22"/>
          <w:szCs w:val="22"/>
        </w:rPr>
        <w:t>x</w:t>
      </w:r>
      <w:r w:rsidRPr="00EB1C0F">
        <w:rPr>
          <w:rFonts w:ascii="Arial" w:hAnsi="Arial" w:cs="Arial"/>
          <w:color w:val="FF0000"/>
          <w:sz w:val="22"/>
          <w:szCs w:val="22"/>
        </w:rPr>
        <w:t xml:space="preserve"> </w:t>
      </w:r>
      <w:r w:rsidRPr="00EB1C0F">
        <w:rPr>
          <w:rFonts w:ascii="Arial" w:hAnsi="Arial" w:cs="Arial"/>
          <w:sz w:val="22"/>
          <w:szCs w:val="22"/>
        </w:rPr>
        <w:t>= pod number</w:t>
      </w:r>
      <w:r w:rsidRPr="00EB1C0F">
        <w:t>)</w:t>
      </w:r>
    </w:p>
    <w:p w:rsidR="00133D6C" w:rsidRDefault="00133D6C"/>
    <w:p w:rsidR="00133D6C" w:rsidRDefault="006865E7">
      <w:r>
        <w:rPr>
          <w:noProof/>
        </w:rPr>
        <mc:AlternateContent>
          <mc:Choice Requires="wpc">
            <w:drawing>
              <wp:inline distT="0" distB="0" distL="0" distR="0">
                <wp:extent cx="6475730" cy="8081645"/>
                <wp:effectExtent l="1905" t="2540" r="0" b="2540"/>
                <wp:docPr id="147" name="Canvas 14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 name="Group 149"/>
                        <wpg:cNvGrpSpPr>
                          <a:grpSpLocks/>
                        </wpg:cNvGrpSpPr>
                        <wpg:grpSpPr bwMode="auto">
                          <a:xfrm>
                            <a:off x="4038408" y="3510977"/>
                            <a:ext cx="967883" cy="856653"/>
                            <a:chOff x="7037" y="8517"/>
                            <a:chExt cx="1044" cy="924"/>
                          </a:xfrm>
                        </wpg:grpSpPr>
                        <wps:wsp>
                          <wps:cNvPr id="2" name="Rectangle 150"/>
                          <wps:cNvSpPr>
                            <a:spLocks noChangeArrowheads="1"/>
                          </wps:cNvSpPr>
                          <wps:spPr bwMode="auto">
                            <a:xfrm>
                              <a:off x="7037" y="8517"/>
                              <a:ext cx="1044" cy="924"/>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 name="Text Box 151"/>
                          <wps:cNvSpPr txBox="1">
                            <a:spLocks noChangeArrowheads="1"/>
                          </wps:cNvSpPr>
                          <wps:spPr bwMode="auto">
                            <a:xfrm>
                              <a:off x="7237" y="9091"/>
                              <a:ext cx="655" cy="324"/>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F34457" w:rsidRPr="007C0E12" w:rsidRDefault="00F34457" w:rsidP="00280907">
                                <w:pPr>
                                  <w:jc w:val="center"/>
                                  <w:rPr>
                                    <w:rFonts w:ascii="Arial" w:hAnsi="Arial" w:cs="Arial"/>
                                    <w:b/>
                                    <w:sz w:val="22"/>
                                    <w:szCs w:val="22"/>
                                  </w:rPr>
                                </w:pPr>
                                <w:r w:rsidRPr="007C0E12">
                                  <w:rPr>
                                    <w:rFonts w:ascii="Arial" w:hAnsi="Arial" w:cs="Arial"/>
                                    <w:b/>
                                    <w:sz w:val="22"/>
                                    <w:szCs w:val="22"/>
                                  </w:rPr>
                                  <w:t>Breakout</w:t>
                                </w:r>
                                <w:r w:rsidRPr="007C0E12">
                                  <w:rPr>
                                    <w:rFonts w:ascii="Arial" w:hAnsi="Arial" w:cs="Arial"/>
                                    <w:b/>
                                    <w:sz w:val="22"/>
                                    <w:szCs w:val="22"/>
                                  </w:rPr>
                                  <w:br/>
                                  <w:t>Box</w:t>
                                </w:r>
                                <w:r w:rsidRPr="007C0E12">
                                  <w:rPr>
                                    <w:rFonts w:ascii="Arial" w:hAnsi="Arial" w:cs="Arial"/>
                                    <w:b/>
                                    <w:sz w:val="22"/>
                                    <w:szCs w:val="22"/>
                                  </w:rPr>
                                  <w:br/>
                                </w:r>
                              </w:p>
                            </w:txbxContent>
                          </wps:txbx>
                          <wps:bodyPr rot="0" vert="horz" wrap="square" lIns="0" tIns="0" rIns="0" bIns="0" anchor="t" anchorCtr="0" upright="1">
                            <a:noAutofit/>
                          </wps:bodyPr>
                        </wps:wsp>
                      </wpg:wgp>
                      <wpg:wgp>
                        <wpg:cNvPr id="4" name="Group 152"/>
                        <wpg:cNvGrpSpPr>
                          <a:grpSpLocks/>
                        </wpg:cNvGrpSpPr>
                        <wpg:grpSpPr bwMode="auto">
                          <a:xfrm>
                            <a:off x="186345" y="3808581"/>
                            <a:ext cx="2296404" cy="544215"/>
                            <a:chOff x="2882" y="8838"/>
                            <a:chExt cx="2477" cy="587"/>
                          </a:xfrm>
                        </wpg:grpSpPr>
                        <wps:wsp>
                          <wps:cNvPr id="5" name="Rectangle 153"/>
                          <wps:cNvSpPr>
                            <a:spLocks noChangeArrowheads="1"/>
                          </wps:cNvSpPr>
                          <wps:spPr bwMode="auto">
                            <a:xfrm>
                              <a:off x="2882" y="8838"/>
                              <a:ext cx="2477" cy="587"/>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 name="Text Box 154"/>
                          <wps:cNvSpPr txBox="1">
                            <a:spLocks noChangeArrowheads="1"/>
                          </wps:cNvSpPr>
                          <wps:spPr bwMode="auto">
                            <a:xfrm>
                              <a:off x="3670" y="9233"/>
                              <a:ext cx="883" cy="147"/>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F34457" w:rsidRPr="007C0E12" w:rsidRDefault="00F34457" w:rsidP="00280907">
                                <w:pPr>
                                  <w:jc w:val="center"/>
                                  <w:rPr>
                                    <w:rFonts w:ascii="Arial" w:hAnsi="Arial" w:cs="Arial"/>
                                    <w:b/>
                                    <w:sz w:val="22"/>
                                    <w:szCs w:val="22"/>
                                  </w:rPr>
                                </w:pPr>
                                <w:r w:rsidRPr="007C0E12">
                                  <w:rPr>
                                    <w:rFonts w:ascii="Arial" w:hAnsi="Arial" w:cs="Arial"/>
                                    <w:b/>
                                    <w:sz w:val="22"/>
                                    <w:szCs w:val="22"/>
                                  </w:rPr>
                                  <w:t>Patch Panel</w:t>
                                </w:r>
                              </w:p>
                            </w:txbxContent>
                          </wps:txbx>
                          <wps:bodyPr rot="0" vert="horz" wrap="square" lIns="0" tIns="0" rIns="0" bIns="0" anchor="t" anchorCtr="0" upright="1">
                            <a:noAutofit/>
                          </wps:bodyPr>
                        </wps:wsp>
                      </wpg:wgp>
                      <wpg:wgp>
                        <wpg:cNvPr id="7" name="Group 155"/>
                        <wpg:cNvGrpSpPr>
                          <a:grpSpLocks/>
                        </wpg:cNvGrpSpPr>
                        <wpg:grpSpPr bwMode="auto">
                          <a:xfrm>
                            <a:off x="282763" y="3941158"/>
                            <a:ext cx="2085955" cy="182641"/>
                            <a:chOff x="2986" y="8981"/>
                            <a:chExt cx="2250" cy="197"/>
                          </a:xfrm>
                        </wpg:grpSpPr>
                        <wps:wsp>
                          <wps:cNvPr id="8" name="Rectangle 156"/>
                          <wps:cNvSpPr>
                            <a:spLocks noChangeArrowheads="1"/>
                          </wps:cNvSpPr>
                          <wps:spPr bwMode="auto">
                            <a:xfrm>
                              <a:off x="2986" y="8981"/>
                              <a:ext cx="198" cy="197"/>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s:wsp>
                          <wps:cNvPr id="9" name="Rectangle 157"/>
                          <wps:cNvSpPr>
                            <a:spLocks noChangeArrowheads="1"/>
                          </wps:cNvSpPr>
                          <wps:spPr bwMode="auto">
                            <a:xfrm>
                              <a:off x="3243" y="8981"/>
                              <a:ext cx="197" cy="197"/>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0" name="Rectangle 158"/>
                          <wps:cNvSpPr>
                            <a:spLocks noChangeArrowheads="1"/>
                          </wps:cNvSpPr>
                          <wps:spPr bwMode="auto">
                            <a:xfrm>
                              <a:off x="3499" y="8981"/>
                              <a:ext cx="197" cy="197"/>
                            </a:xfrm>
                            <a:prstGeom prst="rect">
                              <a:avLst/>
                            </a:prstGeom>
                            <a:solidFill>
                              <a:srgbClr val="00CCFF"/>
                            </a:solidFill>
                            <a:ln w="9525">
                              <a:solidFill>
                                <a:srgbClr val="000000"/>
                              </a:solidFill>
                              <a:miter lim="800000"/>
                              <a:headEnd/>
                              <a:tailEnd/>
                            </a:ln>
                          </wps:spPr>
                          <wps:bodyPr rot="0" vert="horz" wrap="square" lIns="91440" tIns="45720" rIns="91440" bIns="45720" anchor="t" anchorCtr="0" upright="1">
                            <a:noAutofit/>
                          </wps:bodyPr>
                        </wps:wsp>
                        <wps:wsp>
                          <wps:cNvPr id="11" name="Rectangle 159"/>
                          <wps:cNvSpPr>
                            <a:spLocks noChangeArrowheads="1"/>
                          </wps:cNvSpPr>
                          <wps:spPr bwMode="auto">
                            <a:xfrm>
                              <a:off x="3755" y="8981"/>
                              <a:ext cx="196" cy="197"/>
                            </a:xfrm>
                            <a:prstGeom prst="rect">
                              <a:avLst/>
                            </a:prstGeom>
                            <a:solidFill>
                              <a:srgbClr val="00CCFF"/>
                            </a:solidFill>
                            <a:ln w="9525">
                              <a:solidFill>
                                <a:srgbClr val="000000"/>
                              </a:solidFill>
                              <a:miter lim="800000"/>
                              <a:headEnd/>
                              <a:tailEnd/>
                            </a:ln>
                          </wps:spPr>
                          <wps:bodyPr rot="0" vert="horz" wrap="square" lIns="91440" tIns="45720" rIns="91440" bIns="45720" anchor="t" anchorCtr="0" upright="1">
                            <a:noAutofit/>
                          </wps:bodyPr>
                        </wps:wsp>
                        <wps:wsp>
                          <wps:cNvPr id="12" name="Rectangle 160"/>
                          <wps:cNvSpPr>
                            <a:spLocks noChangeArrowheads="1"/>
                          </wps:cNvSpPr>
                          <wps:spPr bwMode="auto">
                            <a:xfrm>
                              <a:off x="4011" y="8981"/>
                              <a:ext cx="196" cy="197"/>
                            </a:xfrm>
                            <a:prstGeom prst="rect">
                              <a:avLst/>
                            </a:prstGeom>
                            <a:solidFill>
                              <a:srgbClr val="00CCFF"/>
                            </a:solidFill>
                            <a:ln w="9525">
                              <a:solidFill>
                                <a:srgbClr val="000000"/>
                              </a:solidFill>
                              <a:miter lim="800000"/>
                              <a:headEnd/>
                              <a:tailEnd/>
                            </a:ln>
                          </wps:spPr>
                          <wps:bodyPr rot="0" vert="horz" wrap="square" lIns="91440" tIns="45720" rIns="91440" bIns="45720" anchor="t" anchorCtr="0" upright="1">
                            <a:noAutofit/>
                          </wps:bodyPr>
                        </wps:wsp>
                        <wps:wsp>
                          <wps:cNvPr id="13" name="Rectangle 161"/>
                          <wps:cNvSpPr>
                            <a:spLocks noChangeArrowheads="1"/>
                          </wps:cNvSpPr>
                          <wps:spPr bwMode="auto">
                            <a:xfrm>
                              <a:off x="4266" y="8981"/>
                              <a:ext cx="198" cy="197"/>
                            </a:xfrm>
                            <a:prstGeom prst="rect">
                              <a:avLst/>
                            </a:prstGeom>
                            <a:solidFill>
                              <a:srgbClr val="00CCFF"/>
                            </a:solidFill>
                            <a:ln w="9525">
                              <a:solidFill>
                                <a:srgbClr val="000000"/>
                              </a:solidFill>
                              <a:miter lim="800000"/>
                              <a:headEnd/>
                              <a:tailEnd/>
                            </a:ln>
                          </wps:spPr>
                          <wps:bodyPr rot="0" vert="horz" wrap="square" lIns="91440" tIns="45720" rIns="91440" bIns="45720" anchor="t" anchorCtr="0" upright="1">
                            <a:noAutofit/>
                          </wps:bodyPr>
                        </wps:wsp>
                        <wps:wsp>
                          <wps:cNvPr id="14" name="Rectangle 162"/>
                          <wps:cNvSpPr>
                            <a:spLocks noChangeArrowheads="1"/>
                          </wps:cNvSpPr>
                          <wps:spPr bwMode="auto">
                            <a:xfrm>
                              <a:off x="4523" y="8981"/>
                              <a:ext cx="198" cy="197"/>
                            </a:xfrm>
                            <a:prstGeom prst="rect">
                              <a:avLst/>
                            </a:prstGeom>
                            <a:solidFill>
                              <a:srgbClr val="00CCFF"/>
                            </a:solidFill>
                            <a:ln w="9525">
                              <a:solidFill>
                                <a:srgbClr val="000000"/>
                              </a:solidFill>
                              <a:miter lim="800000"/>
                              <a:headEnd/>
                              <a:tailEnd/>
                            </a:ln>
                          </wps:spPr>
                          <wps:bodyPr rot="0" vert="horz" wrap="square" lIns="91440" tIns="45720" rIns="91440" bIns="45720" anchor="t" anchorCtr="0" upright="1">
                            <a:noAutofit/>
                          </wps:bodyPr>
                        </wps:wsp>
                        <wps:wsp>
                          <wps:cNvPr id="15" name="Rectangle 163"/>
                          <wps:cNvSpPr>
                            <a:spLocks noChangeArrowheads="1"/>
                          </wps:cNvSpPr>
                          <wps:spPr bwMode="auto">
                            <a:xfrm>
                              <a:off x="4780" y="8981"/>
                              <a:ext cx="198" cy="197"/>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16" name="Rectangle 164"/>
                          <wps:cNvSpPr>
                            <a:spLocks noChangeArrowheads="1"/>
                          </wps:cNvSpPr>
                          <wps:spPr bwMode="auto">
                            <a:xfrm>
                              <a:off x="5038" y="8981"/>
                              <a:ext cx="198" cy="197"/>
                            </a:xfrm>
                            <a:prstGeom prst="rect">
                              <a:avLst/>
                            </a:prstGeom>
                            <a:solidFill>
                              <a:srgbClr val="FFFF99"/>
                            </a:solidFill>
                            <a:ln w="9525">
                              <a:solidFill>
                                <a:srgbClr val="000000"/>
                              </a:solidFill>
                              <a:miter lim="800000"/>
                              <a:headEnd/>
                              <a:tailEnd/>
                            </a:ln>
                          </wps:spPr>
                          <wps:bodyPr rot="0" vert="horz" wrap="square" lIns="91440" tIns="45720" rIns="91440" bIns="45720" anchor="t" anchorCtr="0" upright="1">
                            <a:noAutofit/>
                          </wps:bodyPr>
                        </wps:wsp>
                      </wpg:wgp>
                      <wpg:wgp>
                        <wpg:cNvPr id="17" name="Group 165"/>
                        <wpg:cNvGrpSpPr>
                          <a:grpSpLocks/>
                        </wpg:cNvGrpSpPr>
                        <wpg:grpSpPr bwMode="auto">
                          <a:xfrm>
                            <a:off x="186345" y="3010336"/>
                            <a:ext cx="2296404" cy="544215"/>
                            <a:chOff x="7054" y="8141"/>
                            <a:chExt cx="2476" cy="587"/>
                          </a:xfrm>
                        </wpg:grpSpPr>
                        <wps:wsp>
                          <wps:cNvPr id="18" name="Rectangle 166"/>
                          <wps:cNvSpPr>
                            <a:spLocks noChangeArrowheads="1"/>
                          </wps:cNvSpPr>
                          <wps:spPr bwMode="auto">
                            <a:xfrm>
                              <a:off x="7054" y="8141"/>
                              <a:ext cx="2476" cy="587"/>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 name="Rectangle 167"/>
                          <wps:cNvSpPr>
                            <a:spLocks noChangeArrowheads="1"/>
                          </wps:cNvSpPr>
                          <wps:spPr bwMode="auto">
                            <a:xfrm>
                              <a:off x="7169" y="8221"/>
                              <a:ext cx="198" cy="1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168"/>
                          <wps:cNvSpPr>
                            <a:spLocks noChangeArrowheads="1"/>
                          </wps:cNvSpPr>
                          <wps:spPr bwMode="auto">
                            <a:xfrm>
                              <a:off x="7430" y="8222"/>
                              <a:ext cx="197" cy="1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Rectangle 169"/>
                          <wps:cNvSpPr>
                            <a:spLocks noChangeArrowheads="1"/>
                          </wps:cNvSpPr>
                          <wps:spPr bwMode="auto">
                            <a:xfrm>
                              <a:off x="7691" y="8221"/>
                              <a:ext cx="197" cy="1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 name="Rectangle 170"/>
                          <wps:cNvSpPr>
                            <a:spLocks noChangeArrowheads="1"/>
                          </wps:cNvSpPr>
                          <wps:spPr bwMode="auto">
                            <a:xfrm>
                              <a:off x="7951" y="8221"/>
                              <a:ext cx="197" cy="1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171"/>
                          <wps:cNvSpPr>
                            <a:spLocks noChangeArrowheads="1"/>
                          </wps:cNvSpPr>
                          <wps:spPr bwMode="auto">
                            <a:xfrm>
                              <a:off x="8212" y="8221"/>
                              <a:ext cx="197" cy="1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 name="Rectangle 172"/>
                          <wps:cNvSpPr>
                            <a:spLocks noChangeArrowheads="1"/>
                          </wps:cNvSpPr>
                          <wps:spPr bwMode="auto">
                            <a:xfrm>
                              <a:off x="8473" y="8221"/>
                              <a:ext cx="197" cy="1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 name="Rectangle 173"/>
                          <wps:cNvSpPr>
                            <a:spLocks noChangeArrowheads="1"/>
                          </wps:cNvSpPr>
                          <wps:spPr bwMode="auto">
                            <a:xfrm>
                              <a:off x="7178" y="8470"/>
                              <a:ext cx="187" cy="1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174"/>
                          <wps:cNvSpPr>
                            <a:spLocks noChangeArrowheads="1"/>
                          </wps:cNvSpPr>
                          <wps:spPr bwMode="auto">
                            <a:xfrm>
                              <a:off x="7428" y="8470"/>
                              <a:ext cx="197" cy="1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Rectangle 175"/>
                          <wps:cNvSpPr>
                            <a:spLocks noChangeArrowheads="1"/>
                          </wps:cNvSpPr>
                          <wps:spPr bwMode="auto">
                            <a:xfrm>
                              <a:off x="7689" y="8470"/>
                              <a:ext cx="197" cy="1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Rectangle 176"/>
                          <wps:cNvSpPr>
                            <a:spLocks noChangeArrowheads="1"/>
                          </wps:cNvSpPr>
                          <wps:spPr bwMode="auto">
                            <a:xfrm>
                              <a:off x="7949" y="8470"/>
                              <a:ext cx="198" cy="1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Rectangle 177"/>
                          <wps:cNvSpPr>
                            <a:spLocks noChangeArrowheads="1"/>
                          </wps:cNvSpPr>
                          <wps:spPr bwMode="auto">
                            <a:xfrm>
                              <a:off x="8211" y="8470"/>
                              <a:ext cx="197" cy="1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Rectangle 178"/>
                          <wps:cNvSpPr>
                            <a:spLocks noChangeArrowheads="1"/>
                          </wps:cNvSpPr>
                          <wps:spPr bwMode="auto">
                            <a:xfrm>
                              <a:off x="8472" y="8470"/>
                              <a:ext cx="197" cy="1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Text Box 179"/>
                          <wps:cNvSpPr txBox="1">
                            <a:spLocks noChangeArrowheads="1"/>
                          </wps:cNvSpPr>
                          <wps:spPr bwMode="auto">
                            <a:xfrm>
                              <a:off x="8697" y="8172"/>
                              <a:ext cx="798" cy="518"/>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F34457" w:rsidRPr="007C0E12" w:rsidRDefault="00F34457" w:rsidP="00280907">
                                <w:pPr>
                                  <w:jc w:val="center"/>
                                  <w:rPr>
                                    <w:rFonts w:ascii="Arial" w:hAnsi="Arial" w:cs="Arial"/>
                                    <w:b/>
                                    <w:sz w:val="22"/>
                                    <w:szCs w:val="22"/>
                                  </w:rPr>
                                </w:pPr>
                                <w:r w:rsidRPr="007C0E12">
                                  <w:rPr>
                                    <w:rFonts w:ascii="Arial" w:hAnsi="Arial" w:cs="Arial"/>
                                    <w:b/>
                                    <w:sz w:val="22"/>
                                    <w:szCs w:val="22"/>
                                  </w:rPr>
                                  <w:t>Pod</w:t>
                                </w:r>
                                <w:r w:rsidRPr="007C0E12">
                                  <w:rPr>
                                    <w:rFonts w:ascii="Arial" w:hAnsi="Arial" w:cs="Arial"/>
                                    <w:b/>
                                    <w:sz w:val="22"/>
                                    <w:szCs w:val="22"/>
                                  </w:rPr>
                                  <w:br/>
                                  <w:t>Switch</w:t>
                                </w:r>
                              </w:p>
                            </w:txbxContent>
                          </wps:txbx>
                          <wps:bodyPr rot="0" vert="horz" wrap="square" lIns="0" tIns="0" rIns="0" bIns="0" anchor="t" anchorCtr="0" upright="1">
                            <a:noAutofit/>
                          </wps:bodyPr>
                        </wps:wsp>
                      </wpg:wgp>
                      <wpg:wgp>
                        <wpg:cNvPr id="32" name="Group 180"/>
                        <wpg:cNvGrpSpPr>
                          <a:grpSpLocks/>
                        </wpg:cNvGrpSpPr>
                        <wpg:grpSpPr bwMode="auto">
                          <a:xfrm>
                            <a:off x="186345" y="2249176"/>
                            <a:ext cx="2296404" cy="543288"/>
                            <a:chOff x="2759" y="6808"/>
                            <a:chExt cx="2476" cy="585"/>
                          </a:xfrm>
                        </wpg:grpSpPr>
                        <wps:wsp>
                          <wps:cNvPr id="33" name="Rectangle 181"/>
                          <wps:cNvSpPr>
                            <a:spLocks noChangeArrowheads="1"/>
                          </wps:cNvSpPr>
                          <wps:spPr bwMode="auto">
                            <a:xfrm>
                              <a:off x="2759" y="6808"/>
                              <a:ext cx="2476" cy="58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cNvPr id="34" name="Group 182"/>
                          <wpg:cNvGrpSpPr>
                            <a:grpSpLocks/>
                          </wpg:cNvGrpSpPr>
                          <wpg:grpSpPr bwMode="auto">
                            <a:xfrm>
                              <a:off x="2822" y="6883"/>
                              <a:ext cx="434" cy="401"/>
                              <a:chOff x="7117" y="7397"/>
                              <a:chExt cx="433" cy="401"/>
                            </a:xfrm>
                          </wpg:grpSpPr>
                          <wps:wsp>
                            <wps:cNvPr id="35" name="Rectangle 183"/>
                            <wps:cNvSpPr>
                              <a:spLocks noChangeArrowheads="1"/>
                            </wps:cNvSpPr>
                            <wps:spPr bwMode="auto">
                              <a:xfrm>
                                <a:off x="7234" y="7397"/>
                                <a:ext cx="198" cy="1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184"/>
                            <wps:cNvSpPr txBox="1">
                              <a:spLocks noChangeArrowheads="1"/>
                            </wps:cNvSpPr>
                            <wps:spPr bwMode="auto">
                              <a:xfrm>
                                <a:off x="7117" y="7650"/>
                                <a:ext cx="433" cy="148"/>
                              </a:xfrm>
                              <a:prstGeom prst="rect">
                                <a:avLst/>
                              </a:prstGeom>
                              <a:solidFill>
                                <a:srgbClr val="FFFF99"/>
                              </a:solidFill>
                              <a:ln w="3175">
                                <a:solidFill>
                                  <a:srgbClr val="000000"/>
                                </a:solidFill>
                                <a:miter lim="800000"/>
                                <a:headEnd/>
                                <a:tailEnd/>
                              </a:ln>
                            </wps:spPr>
                            <wps:txbx>
                              <w:txbxContent>
                                <w:p w:rsidR="00F34457" w:rsidRPr="007C0E12" w:rsidRDefault="00F34457" w:rsidP="00280907">
                                  <w:pPr>
                                    <w:jc w:val="center"/>
                                    <w:rPr>
                                      <w:rFonts w:ascii="Arial" w:hAnsi="Arial" w:cs="Arial"/>
                                      <w:b/>
                                      <w:sz w:val="22"/>
                                      <w:szCs w:val="22"/>
                                    </w:rPr>
                                  </w:pPr>
                                  <w:r w:rsidRPr="007C0E12">
                                    <w:rPr>
                                      <w:rFonts w:ascii="Arial" w:hAnsi="Arial" w:cs="Arial"/>
                                      <w:b/>
                                      <w:sz w:val="22"/>
                                      <w:szCs w:val="22"/>
                                    </w:rPr>
                                    <w:t>Fa0/1</w:t>
                                  </w:r>
                                </w:p>
                              </w:txbxContent>
                            </wps:txbx>
                            <wps:bodyPr rot="0" vert="horz" wrap="square" lIns="0" tIns="0" rIns="0" bIns="0" anchor="t" anchorCtr="0" upright="1">
                              <a:noAutofit/>
                            </wps:bodyPr>
                          </wps:wsp>
                        </wpg:grpSp>
                        <wpg:grpSp>
                          <wpg:cNvPr id="37" name="Group 185"/>
                          <wpg:cNvGrpSpPr>
                            <a:grpSpLocks/>
                          </wpg:cNvGrpSpPr>
                          <wpg:grpSpPr bwMode="auto">
                            <a:xfrm>
                              <a:off x="3317" y="6883"/>
                              <a:ext cx="431" cy="403"/>
                              <a:chOff x="7611" y="7397"/>
                              <a:chExt cx="432" cy="402"/>
                            </a:xfrm>
                          </wpg:grpSpPr>
                          <wps:wsp>
                            <wps:cNvPr id="38" name="Rectangle 186"/>
                            <wps:cNvSpPr>
                              <a:spLocks noChangeArrowheads="1"/>
                            </wps:cNvSpPr>
                            <wps:spPr bwMode="auto">
                              <a:xfrm>
                                <a:off x="7728" y="7397"/>
                                <a:ext cx="197" cy="1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187"/>
                            <wps:cNvSpPr txBox="1">
                              <a:spLocks noChangeArrowheads="1"/>
                            </wps:cNvSpPr>
                            <wps:spPr bwMode="auto">
                              <a:xfrm>
                                <a:off x="7611" y="7651"/>
                                <a:ext cx="432" cy="148"/>
                              </a:xfrm>
                              <a:prstGeom prst="rect">
                                <a:avLst/>
                              </a:prstGeom>
                              <a:solidFill>
                                <a:srgbClr val="FFFF99"/>
                              </a:solidFill>
                              <a:ln w="3175">
                                <a:solidFill>
                                  <a:srgbClr val="000000"/>
                                </a:solidFill>
                                <a:miter lim="800000"/>
                                <a:headEnd/>
                                <a:tailEnd/>
                              </a:ln>
                            </wps:spPr>
                            <wps:txbx>
                              <w:txbxContent>
                                <w:p w:rsidR="00F34457" w:rsidRPr="007C0E12" w:rsidRDefault="00F34457" w:rsidP="00280907">
                                  <w:pPr>
                                    <w:jc w:val="center"/>
                                    <w:rPr>
                                      <w:rFonts w:ascii="Arial" w:hAnsi="Arial" w:cs="Arial"/>
                                      <w:b/>
                                      <w:sz w:val="22"/>
                                      <w:szCs w:val="22"/>
                                    </w:rPr>
                                  </w:pPr>
                                  <w:r w:rsidRPr="007C0E12">
                                    <w:rPr>
                                      <w:rFonts w:ascii="Arial" w:hAnsi="Arial" w:cs="Arial"/>
                                      <w:b/>
                                      <w:sz w:val="22"/>
                                      <w:szCs w:val="22"/>
                                    </w:rPr>
                                    <w:t>Fa0/0</w:t>
                                  </w:r>
                                </w:p>
                              </w:txbxContent>
                            </wps:txbx>
                            <wps:bodyPr rot="0" vert="horz" wrap="square" lIns="0" tIns="0" rIns="0" bIns="0" anchor="t" anchorCtr="0" upright="1">
                              <a:noAutofit/>
                            </wps:bodyPr>
                          </wps:wsp>
                        </wpg:grpSp>
                        <wpg:grpSp>
                          <wpg:cNvPr id="40" name="Group 188"/>
                          <wpg:cNvGrpSpPr>
                            <a:grpSpLocks/>
                          </wpg:cNvGrpSpPr>
                          <wpg:grpSpPr bwMode="auto">
                            <a:xfrm>
                              <a:off x="4559" y="6880"/>
                              <a:ext cx="617" cy="406"/>
                              <a:chOff x="8854" y="7415"/>
                              <a:chExt cx="617" cy="405"/>
                            </a:xfrm>
                          </wpg:grpSpPr>
                          <wps:wsp>
                            <wps:cNvPr id="41" name="Rectangle 189"/>
                            <wps:cNvSpPr>
                              <a:spLocks noChangeArrowheads="1"/>
                            </wps:cNvSpPr>
                            <wps:spPr bwMode="auto">
                              <a:xfrm>
                                <a:off x="9055" y="7415"/>
                                <a:ext cx="197" cy="1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 name="Text Box 190"/>
                            <wps:cNvSpPr txBox="1">
                              <a:spLocks noChangeArrowheads="1"/>
                            </wps:cNvSpPr>
                            <wps:spPr bwMode="auto">
                              <a:xfrm>
                                <a:off x="8854" y="7669"/>
                                <a:ext cx="617" cy="151"/>
                              </a:xfrm>
                              <a:prstGeom prst="rect">
                                <a:avLst/>
                              </a:prstGeom>
                              <a:solidFill>
                                <a:srgbClr val="CCFFFF"/>
                              </a:solidFill>
                              <a:ln w="3175">
                                <a:solidFill>
                                  <a:srgbClr val="000000"/>
                                </a:solidFill>
                                <a:miter lim="800000"/>
                                <a:headEnd/>
                                <a:tailEnd/>
                              </a:ln>
                            </wps:spPr>
                            <wps:txbx>
                              <w:txbxContent>
                                <w:p w:rsidR="00F34457" w:rsidRPr="007C0E12" w:rsidRDefault="00F34457" w:rsidP="00280907">
                                  <w:pPr>
                                    <w:jc w:val="center"/>
                                    <w:rPr>
                                      <w:rFonts w:ascii="Arial" w:hAnsi="Arial" w:cs="Arial"/>
                                      <w:b/>
                                      <w:sz w:val="22"/>
                                      <w:szCs w:val="22"/>
                                    </w:rPr>
                                  </w:pPr>
                                  <w:r w:rsidRPr="007C0E12">
                                    <w:rPr>
                                      <w:rFonts w:ascii="Arial" w:hAnsi="Arial" w:cs="Arial"/>
                                      <w:b/>
                                      <w:sz w:val="22"/>
                                      <w:szCs w:val="22"/>
                                    </w:rPr>
                                    <w:t>Console</w:t>
                                  </w:r>
                                </w:p>
                              </w:txbxContent>
                            </wps:txbx>
                            <wps:bodyPr rot="0" vert="horz" wrap="square" lIns="0" tIns="0" rIns="0" bIns="0" anchor="t" anchorCtr="0" upright="1">
                              <a:noAutofit/>
                            </wps:bodyPr>
                          </wps:wsp>
                        </wpg:grpSp>
                        <wps:wsp>
                          <wps:cNvPr id="43" name="Text Box 191"/>
                          <wps:cNvSpPr txBox="1">
                            <a:spLocks noChangeArrowheads="1"/>
                          </wps:cNvSpPr>
                          <wps:spPr bwMode="auto">
                            <a:xfrm>
                              <a:off x="3772" y="6835"/>
                              <a:ext cx="761" cy="529"/>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F34457" w:rsidRPr="007C0E12" w:rsidRDefault="00F34457" w:rsidP="00280907">
                                <w:pPr>
                                  <w:jc w:val="center"/>
                                  <w:rPr>
                                    <w:rFonts w:ascii="Arial" w:hAnsi="Arial" w:cs="Arial"/>
                                    <w:b/>
                                    <w:sz w:val="22"/>
                                    <w:szCs w:val="22"/>
                                  </w:rPr>
                                </w:pPr>
                                <w:r w:rsidRPr="007C0E12">
                                  <w:rPr>
                                    <w:rFonts w:ascii="Arial" w:hAnsi="Arial" w:cs="Arial"/>
                                    <w:b/>
                                    <w:sz w:val="22"/>
                                    <w:szCs w:val="22"/>
                                  </w:rPr>
                                  <w:t>Pod</w:t>
                                </w:r>
                                <w:r w:rsidRPr="007C0E12">
                                  <w:rPr>
                                    <w:rFonts w:ascii="Arial" w:hAnsi="Arial" w:cs="Arial"/>
                                    <w:b/>
                                    <w:sz w:val="22"/>
                                    <w:szCs w:val="22"/>
                                  </w:rPr>
                                  <w:br/>
                                  <w:t xml:space="preserve">Router </w:t>
                                </w:r>
                                <w:r w:rsidRPr="007C0E12">
                                  <w:rPr>
                                    <w:rFonts w:ascii="Arial" w:hAnsi="Arial" w:cs="Arial"/>
                                    <w:b/>
                                    <w:sz w:val="22"/>
                                    <w:szCs w:val="22"/>
                                  </w:rPr>
                                  <w:br/>
                                  <w:t>(Rear)</w:t>
                                </w:r>
                                <w:r w:rsidRPr="007C0E12">
                                  <w:rPr>
                                    <w:rFonts w:ascii="Arial" w:hAnsi="Arial" w:cs="Arial"/>
                                    <w:b/>
                                    <w:sz w:val="22"/>
                                    <w:szCs w:val="22"/>
                                  </w:rPr>
                                  <w:br/>
                                </w:r>
                              </w:p>
                            </w:txbxContent>
                          </wps:txbx>
                          <wps:bodyPr rot="0" vert="horz" wrap="square" lIns="0" tIns="0" rIns="0" bIns="0" anchor="t" anchorCtr="0" upright="1">
                            <a:noAutofit/>
                          </wps:bodyPr>
                        </wps:wsp>
                      </wpg:wgp>
                      <wps:wsp>
                        <wps:cNvPr id="44" name="AutoShape 192"/>
                        <wps:cNvCnPr>
                          <a:cxnSpLocks noChangeShapeType="1"/>
                          <a:stCxn id="35" idx="1"/>
                          <a:endCxn id="8" idx="1"/>
                        </wps:cNvCnPr>
                        <wps:spPr bwMode="auto">
                          <a:xfrm rot="10800000" flipV="1">
                            <a:off x="282763" y="2410494"/>
                            <a:ext cx="70459" cy="1622448"/>
                          </a:xfrm>
                          <a:prstGeom prst="curvedConnector3">
                            <a:avLst>
                              <a:gd name="adj1" fmla="val 424324"/>
                            </a:avLst>
                          </a:prstGeom>
                          <a:noFill/>
                          <a:ln w="25400">
                            <a:solidFill>
                              <a:srgbClr val="0000FF"/>
                            </a:solidFill>
                            <a:round/>
                            <a:headEnd type="diamond" w="med" len="med"/>
                            <a:tailEnd type="diamond"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 name="AutoShape 193"/>
                        <wps:cNvCnPr>
                          <a:cxnSpLocks noChangeShapeType="1"/>
                          <a:stCxn id="26" idx="2"/>
                          <a:endCxn id="10" idx="0"/>
                        </wps:cNvCnPr>
                        <wps:spPr bwMode="auto">
                          <a:xfrm rot="16200000" flipH="1">
                            <a:off x="515457" y="3607400"/>
                            <a:ext cx="442233" cy="225283"/>
                          </a:xfrm>
                          <a:prstGeom prst="curvedConnector3">
                            <a:avLst>
                              <a:gd name="adj1" fmla="val 49931"/>
                            </a:avLst>
                          </a:prstGeom>
                          <a:noFill/>
                          <a:ln w="25400">
                            <a:solidFill>
                              <a:srgbClr val="0000FF"/>
                            </a:solidFill>
                            <a:round/>
                            <a:headEnd type="diamond" w="med" len="med"/>
                            <a:tailEnd type="diamond"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6" name="AutoShape 194"/>
                        <wps:cNvCnPr>
                          <a:cxnSpLocks noChangeShapeType="1"/>
                          <a:stCxn id="27" idx="2"/>
                          <a:endCxn id="11" idx="0"/>
                        </wps:cNvCnPr>
                        <wps:spPr bwMode="auto">
                          <a:xfrm rot="16200000" flipH="1">
                            <a:off x="755574" y="3609254"/>
                            <a:ext cx="443160" cy="219721"/>
                          </a:xfrm>
                          <a:prstGeom prst="curvedConnector3">
                            <a:avLst>
                              <a:gd name="adj1" fmla="val 50000"/>
                            </a:avLst>
                          </a:prstGeom>
                          <a:noFill/>
                          <a:ln w="25400">
                            <a:solidFill>
                              <a:srgbClr val="0000FF"/>
                            </a:solidFill>
                            <a:round/>
                            <a:headEnd type="diamond" w="med" len="med"/>
                            <a:tailEnd type="diamond"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 name="AutoShape 195"/>
                        <wps:cNvCnPr>
                          <a:cxnSpLocks noChangeShapeType="1"/>
                          <a:stCxn id="28" idx="2"/>
                          <a:endCxn id="12" idx="0"/>
                        </wps:cNvCnPr>
                        <wps:spPr bwMode="auto">
                          <a:xfrm rot="16200000" flipH="1">
                            <a:off x="994763" y="3611108"/>
                            <a:ext cx="443160" cy="216012"/>
                          </a:xfrm>
                          <a:prstGeom prst="curvedConnector3">
                            <a:avLst>
                              <a:gd name="adj1" fmla="val 50000"/>
                            </a:avLst>
                          </a:prstGeom>
                          <a:noFill/>
                          <a:ln w="25400">
                            <a:solidFill>
                              <a:srgbClr val="0000FF"/>
                            </a:solidFill>
                            <a:round/>
                            <a:headEnd type="diamond" w="med" len="med"/>
                            <a:tailEnd type="diamond"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8" name="AutoShape 196"/>
                        <wps:cNvCnPr>
                          <a:cxnSpLocks noChangeShapeType="1"/>
                          <a:stCxn id="38" idx="1"/>
                          <a:endCxn id="20" idx="0"/>
                        </wps:cNvCnPr>
                        <wps:spPr bwMode="auto">
                          <a:xfrm rot="10800000" flipV="1">
                            <a:off x="625786" y="2411421"/>
                            <a:ext cx="186345" cy="674011"/>
                          </a:xfrm>
                          <a:prstGeom prst="curvedConnector2">
                            <a:avLst/>
                          </a:prstGeom>
                          <a:noFill/>
                          <a:ln w="25400">
                            <a:solidFill>
                              <a:srgbClr val="0000FF"/>
                            </a:solidFill>
                            <a:round/>
                            <a:headEnd type="diamond" w="med" len="med"/>
                            <a:tailEnd type="diamond"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9" name="AutoShape 197"/>
                        <wps:cNvCnPr>
                          <a:cxnSpLocks noChangeShapeType="1"/>
                          <a:stCxn id="41" idx="3"/>
                          <a:endCxn id="16" idx="3"/>
                        </wps:cNvCnPr>
                        <wps:spPr bwMode="auto">
                          <a:xfrm>
                            <a:off x="2225018" y="2407713"/>
                            <a:ext cx="143699" cy="1625229"/>
                          </a:xfrm>
                          <a:prstGeom prst="curvedConnector3">
                            <a:avLst>
                              <a:gd name="adj1" fmla="val 259292"/>
                            </a:avLst>
                          </a:prstGeom>
                          <a:noFill/>
                          <a:ln w="25400">
                            <a:solidFill>
                              <a:srgbClr val="0000FF"/>
                            </a:solidFill>
                            <a:round/>
                            <a:headEnd type="diamond" w="med" len="med"/>
                            <a:tailEnd type="diamond"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0" name="Text Box 198"/>
                        <wps:cNvSpPr txBox="1">
                          <a:spLocks noChangeArrowheads="1"/>
                        </wps:cNvSpPr>
                        <wps:spPr bwMode="auto">
                          <a:xfrm>
                            <a:off x="1574200" y="2989940"/>
                            <a:ext cx="703662" cy="490443"/>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F34457" w:rsidRDefault="00F34457"/>
                          </w:txbxContent>
                        </wps:txbx>
                        <wps:bodyPr rot="0" vert="horz" wrap="square" lIns="0" tIns="0" rIns="0" bIns="0" anchor="t" anchorCtr="0" upright="1">
                          <a:noAutofit/>
                        </wps:bodyPr>
                      </wps:wsp>
                      <wps:wsp>
                        <wps:cNvPr id="51" name="Text Box 199"/>
                        <wps:cNvSpPr txBox="1">
                          <a:spLocks noChangeArrowheads="1"/>
                        </wps:cNvSpPr>
                        <wps:spPr bwMode="auto">
                          <a:xfrm>
                            <a:off x="4603933" y="76023"/>
                            <a:ext cx="1279385" cy="733346"/>
                          </a:xfrm>
                          <a:prstGeom prst="rect">
                            <a:avLst/>
                          </a:prstGeom>
                          <a:solidFill>
                            <a:srgbClr val="FFFFFF"/>
                          </a:solidFill>
                          <a:ln>
                            <a:noFill/>
                          </a:ln>
                          <a:effectLst/>
                          <a:extLst>
                            <a:ext uri="{91240B29-F687-4F45-9708-019B960494DF}">
                              <a14:hiddenLine xmlns:a14="http://schemas.microsoft.com/office/drawing/2010/main" w="6350"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457" w:rsidRPr="00D40E05" w:rsidRDefault="00F34457" w:rsidP="00280907">
                              <w:pPr>
                                <w:jc w:val="center"/>
                                <w:rPr>
                                  <w:rFonts w:ascii="Arial" w:hAnsi="Arial" w:cs="Arial"/>
                                  <w:b/>
                                  <w:sz w:val="20"/>
                                  <w:szCs w:val="20"/>
                                  <w:u w:val="single"/>
                                </w:rPr>
                              </w:pPr>
                              <w:proofErr w:type="spellStart"/>
                              <w:r w:rsidRPr="00D40E05">
                                <w:rPr>
                                  <w:rFonts w:ascii="Arial" w:hAnsi="Arial" w:cs="Arial"/>
                                  <w:b/>
                                  <w:sz w:val="20"/>
                                  <w:szCs w:val="20"/>
                                  <w:u w:val="single"/>
                                </w:rPr>
                                <w:t>Pod</w:t>
                              </w:r>
                              <w:r w:rsidRPr="00D40E05">
                                <w:rPr>
                                  <w:rFonts w:ascii="Arial" w:hAnsi="Arial" w:cs="Arial"/>
                                  <w:b/>
                                  <w:color w:val="FF0000"/>
                                  <w:sz w:val="20"/>
                                  <w:szCs w:val="20"/>
                                  <w:u w:val="single"/>
                                </w:rPr>
                                <w:t>x</w:t>
                              </w:r>
                              <w:r w:rsidRPr="00D40E05">
                                <w:rPr>
                                  <w:rFonts w:ascii="Arial" w:hAnsi="Arial" w:cs="Arial"/>
                                  <w:b/>
                                  <w:sz w:val="20"/>
                                  <w:szCs w:val="20"/>
                                  <w:u w:val="single"/>
                                </w:rPr>
                                <w:t>Server</w:t>
                              </w:r>
                              <w:proofErr w:type="spellEnd"/>
                            </w:p>
                            <w:p w:rsidR="00F34457" w:rsidRPr="00D40E05" w:rsidRDefault="00F34457" w:rsidP="00280907">
                              <w:pPr>
                                <w:rPr>
                                  <w:rFonts w:ascii="Arial" w:hAnsi="Arial" w:cs="Arial"/>
                                  <w:b/>
                                  <w:sz w:val="20"/>
                                  <w:szCs w:val="20"/>
                                </w:rPr>
                              </w:pPr>
                              <w:proofErr w:type="spellStart"/>
                              <w:r w:rsidRPr="00D40E05">
                                <w:rPr>
                                  <w:rFonts w:ascii="Arial" w:hAnsi="Arial" w:cs="Arial"/>
                                  <w:b/>
                                  <w:sz w:val="20"/>
                                  <w:szCs w:val="20"/>
                                </w:rPr>
                                <w:t>Addr</w:t>
                              </w:r>
                              <w:proofErr w:type="spellEnd"/>
                              <w:r w:rsidRPr="00D40E05">
                                <w:rPr>
                                  <w:rFonts w:ascii="Arial" w:hAnsi="Arial" w:cs="Arial"/>
                                  <w:b/>
                                  <w:sz w:val="20"/>
                                  <w:szCs w:val="20"/>
                                </w:rPr>
                                <w:t>:  190.111.</w:t>
                              </w:r>
                              <w:r w:rsidRPr="00D40E05">
                                <w:rPr>
                                  <w:rFonts w:ascii="Arial" w:hAnsi="Arial" w:cs="Arial"/>
                                  <w:b/>
                                  <w:color w:val="FF0000"/>
                                  <w:sz w:val="20"/>
                                  <w:szCs w:val="20"/>
                                </w:rPr>
                                <w:t>x</w:t>
                              </w:r>
                              <w:r w:rsidRPr="00D40E05">
                                <w:rPr>
                                  <w:rFonts w:ascii="Arial" w:hAnsi="Arial" w:cs="Arial"/>
                                  <w:b/>
                                  <w:sz w:val="20"/>
                                  <w:szCs w:val="20"/>
                                </w:rPr>
                                <w:t>.1</w:t>
                              </w:r>
                            </w:p>
                            <w:p w:rsidR="00F34457" w:rsidRPr="00D40E05" w:rsidRDefault="00F34457" w:rsidP="00280907">
                              <w:pPr>
                                <w:rPr>
                                  <w:rFonts w:ascii="Arial" w:hAnsi="Arial" w:cs="Arial"/>
                                  <w:b/>
                                  <w:sz w:val="20"/>
                                  <w:szCs w:val="20"/>
                                </w:rPr>
                              </w:pPr>
                              <w:r w:rsidRPr="00D40E05">
                                <w:rPr>
                                  <w:rFonts w:ascii="Arial" w:hAnsi="Arial" w:cs="Arial"/>
                                  <w:b/>
                                  <w:sz w:val="20"/>
                                  <w:szCs w:val="20"/>
                                </w:rPr>
                                <w:t>Mask:  255.255.255.0</w:t>
                              </w:r>
                            </w:p>
                            <w:p w:rsidR="00F34457" w:rsidRPr="00D40E05" w:rsidRDefault="00F34457" w:rsidP="00280907">
                              <w:pPr>
                                <w:rPr>
                                  <w:rFonts w:ascii="Arial" w:hAnsi="Arial" w:cs="Arial"/>
                                  <w:b/>
                                  <w:sz w:val="20"/>
                                  <w:szCs w:val="20"/>
                                </w:rPr>
                              </w:pPr>
                              <w:r w:rsidRPr="00D40E05">
                                <w:rPr>
                                  <w:rFonts w:ascii="Arial" w:hAnsi="Arial" w:cs="Arial"/>
                                  <w:b/>
                                  <w:sz w:val="20"/>
                                  <w:szCs w:val="20"/>
                                </w:rPr>
                                <w:t>GW:    190.111.</w:t>
                              </w:r>
                              <w:r w:rsidRPr="00D40E05">
                                <w:rPr>
                                  <w:rFonts w:ascii="Arial" w:hAnsi="Arial" w:cs="Arial"/>
                                  <w:b/>
                                  <w:color w:val="FF0000"/>
                                  <w:sz w:val="20"/>
                                  <w:szCs w:val="20"/>
                                </w:rPr>
                                <w:t>x</w:t>
                              </w:r>
                              <w:r w:rsidRPr="00D40E05">
                                <w:rPr>
                                  <w:rFonts w:ascii="Arial" w:hAnsi="Arial" w:cs="Arial"/>
                                  <w:b/>
                                  <w:sz w:val="20"/>
                                  <w:szCs w:val="20"/>
                                </w:rPr>
                                <w:t>.254</w:t>
                              </w:r>
                            </w:p>
                            <w:p w:rsidR="00F34457" w:rsidRPr="00D40E05" w:rsidRDefault="00F34457" w:rsidP="00280907">
                              <w:pPr>
                                <w:rPr>
                                  <w:rFonts w:ascii="Arial" w:hAnsi="Arial" w:cs="Arial"/>
                                  <w:b/>
                                  <w:sz w:val="20"/>
                                  <w:szCs w:val="20"/>
                                </w:rPr>
                              </w:pPr>
                              <w:r w:rsidRPr="00D40E05">
                                <w:rPr>
                                  <w:rFonts w:ascii="Arial" w:hAnsi="Arial" w:cs="Arial"/>
                                  <w:b/>
                                  <w:sz w:val="20"/>
                                  <w:szCs w:val="20"/>
                                </w:rPr>
                                <w:t>DNS:   127.0.0.1</w:t>
                              </w:r>
                            </w:p>
                            <w:p w:rsidR="00F34457" w:rsidRPr="00D40E05" w:rsidRDefault="00F34457" w:rsidP="00280907">
                              <w:pPr>
                                <w:rPr>
                                  <w:sz w:val="20"/>
                                  <w:szCs w:val="20"/>
                                </w:rPr>
                              </w:pPr>
                            </w:p>
                          </w:txbxContent>
                        </wps:txbx>
                        <wps:bodyPr rot="0" vert="horz" wrap="square" lIns="0" tIns="0" rIns="0" bIns="0" anchor="t" anchorCtr="0" upright="1">
                          <a:noAutofit/>
                        </wps:bodyPr>
                      </wps:wsp>
                      <wps:wsp>
                        <wps:cNvPr id="52" name="tower"/>
                        <wps:cNvSpPr>
                          <a:spLocks noChangeAspect="1" noEditPoints="1" noChangeArrowheads="1"/>
                        </wps:cNvSpPr>
                        <wps:spPr bwMode="auto">
                          <a:xfrm>
                            <a:off x="3509039" y="870559"/>
                            <a:ext cx="373618" cy="741690"/>
                          </a:xfrm>
                          <a:custGeom>
                            <a:avLst/>
                            <a:gdLst>
                              <a:gd name="T0" fmla="*/ 0 w 21600"/>
                              <a:gd name="T1" fmla="*/ 2184 h 21600"/>
                              <a:gd name="T2" fmla="*/ 6664 w 21600"/>
                              <a:gd name="T3" fmla="*/ 0 h 21600"/>
                              <a:gd name="T4" fmla="*/ 10800 w 21600"/>
                              <a:gd name="T5" fmla="*/ 0 h 21600"/>
                              <a:gd name="T6" fmla="*/ 21600 w 21600"/>
                              <a:gd name="T7" fmla="*/ 0 h 21600"/>
                              <a:gd name="T8" fmla="*/ 21600 w 21600"/>
                              <a:gd name="T9" fmla="*/ 11649 h 21600"/>
                              <a:gd name="T10" fmla="*/ 21600 w 21600"/>
                              <a:gd name="T11" fmla="*/ 19416 h 21600"/>
                              <a:gd name="T12" fmla="*/ 15166 w 21600"/>
                              <a:gd name="T13" fmla="*/ 21600 h 21600"/>
                              <a:gd name="T14" fmla="*/ 10570 w 21600"/>
                              <a:gd name="T15" fmla="*/ 21600 h 21600"/>
                              <a:gd name="T16" fmla="*/ 0 w 21600"/>
                              <a:gd name="T17" fmla="*/ 21600 h 21600"/>
                              <a:gd name="T18" fmla="*/ 0 w 21600"/>
                              <a:gd name="T19" fmla="*/ 11528 h 21600"/>
                              <a:gd name="T20" fmla="*/ 459 w 21600"/>
                              <a:gd name="T21" fmla="*/ 22540 h 21600"/>
                              <a:gd name="T22" fmla="*/ 21485 w 21600"/>
                              <a:gd name="T23" fmla="*/ 27000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21600" h="21600" extrusionOk="0">
                                <a:moveTo>
                                  <a:pt x="0" y="2184"/>
                                </a:moveTo>
                                <a:lnTo>
                                  <a:pt x="6664" y="0"/>
                                </a:lnTo>
                                <a:lnTo>
                                  <a:pt x="10800" y="0"/>
                                </a:lnTo>
                                <a:lnTo>
                                  <a:pt x="21600" y="0"/>
                                </a:lnTo>
                                <a:lnTo>
                                  <a:pt x="21600" y="11649"/>
                                </a:lnTo>
                                <a:lnTo>
                                  <a:pt x="21600" y="19416"/>
                                </a:lnTo>
                                <a:lnTo>
                                  <a:pt x="15166" y="21600"/>
                                </a:lnTo>
                                <a:lnTo>
                                  <a:pt x="10570" y="21600"/>
                                </a:lnTo>
                                <a:lnTo>
                                  <a:pt x="0" y="21600"/>
                                </a:lnTo>
                                <a:lnTo>
                                  <a:pt x="0" y="11528"/>
                                </a:lnTo>
                                <a:lnTo>
                                  <a:pt x="0" y="2184"/>
                                </a:lnTo>
                                <a:close/>
                              </a:path>
                              <a:path w="21600" h="21600" extrusionOk="0">
                                <a:moveTo>
                                  <a:pt x="0" y="2184"/>
                                </a:moveTo>
                                <a:lnTo>
                                  <a:pt x="0" y="2184"/>
                                </a:lnTo>
                                <a:lnTo>
                                  <a:pt x="14706" y="2184"/>
                                </a:lnTo>
                                <a:lnTo>
                                  <a:pt x="21600" y="0"/>
                                </a:lnTo>
                                <a:moveTo>
                                  <a:pt x="0" y="2184"/>
                                </a:moveTo>
                                <a:lnTo>
                                  <a:pt x="14706" y="2184"/>
                                </a:lnTo>
                                <a:lnTo>
                                  <a:pt x="14706" y="5339"/>
                                </a:lnTo>
                                <a:lnTo>
                                  <a:pt x="14706" y="17474"/>
                                </a:lnTo>
                                <a:lnTo>
                                  <a:pt x="14706" y="21600"/>
                                </a:lnTo>
                                <a:moveTo>
                                  <a:pt x="1149" y="3034"/>
                                </a:moveTo>
                                <a:lnTo>
                                  <a:pt x="13328" y="3034"/>
                                </a:lnTo>
                                <a:lnTo>
                                  <a:pt x="13328" y="3519"/>
                                </a:lnTo>
                                <a:lnTo>
                                  <a:pt x="1149" y="3519"/>
                                </a:lnTo>
                                <a:lnTo>
                                  <a:pt x="1149" y="3034"/>
                                </a:lnTo>
                                <a:moveTo>
                                  <a:pt x="1149" y="4490"/>
                                </a:moveTo>
                                <a:lnTo>
                                  <a:pt x="13328" y="4490"/>
                                </a:lnTo>
                                <a:lnTo>
                                  <a:pt x="13328" y="4854"/>
                                </a:lnTo>
                                <a:lnTo>
                                  <a:pt x="1149" y="4854"/>
                                </a:lnTo>
                                <a:lnTo>
                                  <a:pt x="1149" y="4490"/>
                                </a:lnTo>
                                <a:moveTo>
                                  <a:pt x="1149" y="5946"/>
                                </a:moveTo>
                                <a:lnTo>
                                  <a:pt x="13328" y="5946"/>
                                </a:lnTo>
                                <a:lnTo>
                                  <a:pt x="13328" y="6310"/>
                                </a:lnTo>
                                <a:lnTo>
                                  <a:pt x="1149" y="6310"/>
                                </a:lnTo>
                                <a:lnTo>
                                  <a:pt x="1149" y="5946"/>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3" name="Text Box 201"/>
                        <wps:cNvSpPr txBox="1">
                          <a:spLocks noChangeArrowheads="1"/>
                        </wps:cNvSpPr>
                        <wps:spPr bwMode="auto">
                          <a:xfrm>
                            <a:off x="5119396" y="1427754"/>
                            <a:ext cx="1258989" cy="722221"/>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457" w:rsidRPr="00D40E05" w:rsidRDefault="00F34457" w:rsidP="00280907">
                              <w:pPr>
                                <w:jc w:val="center"/>
                                <w:rPr>
                                  <w:rFonts w:ascii="Arial" w:hAnsi="Arial" w:cs="Arial"/>
                                  <w:b/>
                                  <w:sz w:val="20"/>
                                  <w:szCs w:val="20"/>
                                  <w:u w:val="single"/>
                                </w:rPr>
                              </w:pPr>
                              <w:r w:rsidRPr="00D40E05">
                                <w:rPr>
                                  <w:rFonts w:ascii="Arial" w:hAnsi="Arial" w:cs="Arial"/>
                                  <w:b/>
                                  <w:sz w:val="20"/>
                                  <w:szCs w:val="20"/>
                                  <w:u w:val="single"/>
                                </w:rPr>
                                <w:t>Pod</w:t>
                              </w:r>
                              <w:r w:rsidRPr="00D40E05">
                                <w:rPr>
                                  <w:rFonts w:ascii="Arial" w:hAnsi="Arial" w:cs="Arial"/>
                                  <w:b/>
                                  <w:color w:val="FF0000"/>
                                  <w:sz w:val="20"/>
                                  <w:szCs w:val="20"/>
                                  <w:u w:val="single"/>
                                </w:rPr>
                                <w:t>x</w:t>
                              </w:r>
                              <w:del w:id="0" w:author="fhdsjokahf jfdoifj" w:date="2016-09-10T07:24:00Z">
                                <w:r w:rsidRPr="00D40E05" w:rsidDel="006865E7">
                                  <w:rPr>
                                    <w:rFonts w:ascii="Arial" w:hAnsi="Arial" w:cs="Arial"/>
                                    <w:b/>
                                    <w:sz w:val="20"/>
                                    <w:szCs w:val="20"/>
                                    <w:u w:val="single"/>
                                  </w:rPr>
                                  <w:delText>XP</w:delText>
                                </w:r>
                              </w:del>
                              <w:ins w:id="1" w:author="fhdsjokahf jfdoifj" w:date="2016-09-10T07:24:00Z">
                                <w:r>
                                  <w:rPr>
                                    <w:rFonts w:ascii="Arial" w:hAnsi="Arial" w:cs="Arial"/>
                                    <w:b/>
                                    <w:sz w:val="20"/>
                                    <w:szCs w:val="20"/>
                                    <w:u w:val="single"/>
                                  </w:rPr>
                                  <w:t>10</w:t>
                                </w:r>
                              </w:ins>
                            </w:p>
                            <w:p w:rsidR="00F34457" w:rsidRPr="00D40E05" w:rsidRDefault="00F34457" w:rsidP="00280907">
                              <w:pPr>
                                <w:rPr>
                                  <w:rFonts w:ascii="Arial" w:hAnsi="Arial" w:cs="Arial"/>
                                  <w:b/>
                                  <w:sz w:val="20"/>
                                  <w:szCs w:val="20"/>
                                </w:rPr>
                              </w:pPr>
                              <w:proofErr w:type="spellStart"/>
                              <w:r w:rsidRPr="00D40E05">
                                <w:rPr>
                                  <w:rFonts w:ascii="Arial" w:hAnsi="Arial" w:cs="Arial"/>
                                  <w:b/>
                                  <w:sz w:val="20"/>
                                  <w:szCs w:val="20"/>
                                </w:rPr>
                                <w:t>Addr</w:t>
                              </w:r>
                              <w:proofErr w:type="spellEnd"/>
                              <w:r w:rsidRPr="00D40E05">
                                <w:rPr>
                                  <w:rFonts w:ascii="Arial" w:hAnsi="Arial" w:cs="Arial"/>
                                  <w:b/>
                                  <w:sz w:val="20"/>
                                  <w:szCs w:val="20"/>
                                </w:rPr>
                                <w:t>:  190.111.</w:t>
                              </w:r>
                              <w:r w:rsidRPr="00D40E05">
                                <w:rPr>
                                  <w:rFonts w:ascii="Arial" w:hAnsi="Arial" w:cs="Arial"/>
                                  <w:b/>
                                  <w:color w:val="FF0000"/>
                                  <w:sz w:val="20"/>
                                  <w:szCs w:val="20"/>
                                </w:rPr>
                                <w:t>x</w:t>
                              </w:r>
                              <w:r w:rsidRPr="00D40E05">
                                <w:rPr>
                                  <w:rFonts w:ascii="Arial" w:hAnsi="Arial" w:cs="Arial"/>
                                  <w:b/>
                                  <w:sz w:val="20"/>
                                  <w:szCs w:val="20"/>
                                </w:rPr>
                                <w:t>.2</w:t>
                              </w:r>
                            </w:p>
                            <w:p w:rsidR="00F34457" w:rsidRPr="00D40E05" w:rsidRDefault="00F34457" w:rsidP="00280907">
                              <w:pPr>
                                <w:rPr>
                                  <w:rFonts w:ascii="Arial" w:hAnsi="Arial" w:cs="Arial"/>
                                  <w:b/>
                                  <w:sz w:val="20"/>
                                  <w:szCs w:val="20"/>
                                </w:rPr>
                              </w:pPr>
                              <w:r w:rsidRPr="00D40E05">
                                <w:rPr>
                                  <w:rFonts w:ascii="Arial" w:hAnsi="Arial" w:cs="Arial"/>
                                  <w:b/>
                                  <w:sz w:val="20"/>
                                  <w:szCs w:val="20"/>
                                </w:rPr>
                                <w:t xml:space="preserve">Mask: </w:t>
                              </w:r>
                              <w:r>
                                <w:rPr>
                                  <w:rFonts w:ascii="Arial" w:hAnsi="Arial" w:cs="Arial"/>
                                  <w:b/>
                                  <w:sz w:val="20"/>
                                  <w:szCs w:val="20"/>
                                </w:rPr>
                                <w:t xml:space="preserve"> </w:t>
                              </w:r>
                              <w:r w:rsidRPr="00D40E05">
                                <w:rPr>
                                  <w:rFonts w:ascii="Arial" w:hAnsi="Arial" w:cs="Arial"/>
                                  <w:b/>
                                  <w:sz w:val="20"/>
                                  <w:szCs w:val="20"/>
                                </w:rPr>
                                <w:t>255.255.255.0</w:t>
                              </w:r>
                            </w:p>
                            <w:p w:rsidR="00F34457" w:rsidRPr="00D40E05" w:rsidRDefault="00F34457" w:rsidP="00280907">
                              <w:pPr>
                                <w:rPr>
                                  <w:rFonts w:ascii="Arial" w:hAnsi="Arial" w:cs="Arial"/>
                                  <w:b/>
                                  <w:sz w:val="20"/>
                                  <w:szCs w:val="20"/>
                                </w:rPr>
                              </w:pPr>
                              <w:r w:rsidRPr="00D40E05">
                                <w:rPr>
                                  <w:rFonts w:ascii="Arial" w:hAnsi="Arial" w:cs="Arial"/>
                                  <w:b/>
                                  <w:sz w:val="20"/>
                                  <w:szCs w:val="20"/>
                                </w:rPr>
                                <w:t>GW:    190.111.</w:t>
                              </w:r>
                              <w:r w:rsidRPr="00D40E05">
                                <w:rPr>
                                  <w:rFonts w:ascii="Arial" w:hAnsi="Arial" w:cs="Arial"/>
                                  <w:b/>
                                  <w:color w:val="FF0000"/>
                                  <w:sz w:val="20"/>
                                  <w:szCs w:val="20"/>
                                </w:rPr>
                                <w:t>x</w:t>
                              </w:r>
                              <w:r w:rsidRPr="00D40E05">
                                <w:rPr>
                                  <w:rFonts w:ascii="Arial" w:hAnsi="Arial" w:cs="Arial"/>
                                  <w:b/>
                                  <w:sz w:val="20"/>
                                  <w:szCs w:val="20"/>
                                </w:rPr>
                                <w:t>.254</w:t>
                              </w:r>
                            </w:p>
                            <w:p w:rsidR="00F34457" w:rsidRPr="00D40E05" w:rsidRDefault="00F34457" w:rsidP="00280907">
                              <w:pPr>
                                <w:rPr>
                                  <w:rFonts w:ascii="Arial" w:hAnsi="Arial" w:cs="Arial"/>
                                  <w:b/>
                                  <w:sz w:val="20"/>
                                  <w:szCs w:val="20"/>
                                </w:rPr>
                              </w:pPr>
                              <w:r w:rsidRPr="00D40E05">
                                <w:rPr>
                                  <w:rFonts w:ascii="Arial" w:hAnsi="Arial" w:cs="Arial"/>
                                  <w:b/>
                                  <w:sz w:val="20"/>
                                  <w:szCs w:val="20"/>
                                </w:rPr>
                                <w:t>DNS:   190.111.</w:t>
                              </w:r>
                              <w:r w:rsidRPr="00D40E05">
                                <w:rPr>
                                  <w:rFonts w:ascii="Arial" w:hAnsi="Arial" w:cs="Arial"/>
                                  <w:b/>
                                  <w:color w:val="FF0000"/>
                                  <w:sz w:val="20"/>
                                  <w:szCs w:val="20"/>
                                </w:rPr>
                                <w:t>x</w:t>
                              </w:r>
                              <w:r w:rsidRPr="00D40E05">
                                <w:rPr>
                                  <w:rFonts w:ascii="Arial" w:hAnsi="Arial" w:cs="Arial"/>
                                  <w:b/>
                                  <w:sz w:val="20"/>
                                  <w:szCs w:val="20"/>
                                </w:rPr>
                                <w:t>.1</w:t>
                              </w:r>
                            </w:p>
                            <w:p w:rsidR="00F34457" w:rsidRPr="00D40E05" w:rsidRDefault="00F34457" w:rsidP="00280907">
                              <w:pPr>
                                <w:rPr>
                                  <w:sz w:val="20"/>
                                  <w:szCs w:val="20"/>
                                </w:rPr>
                              </w:pPr>
                            </w:p>
                          </w:txbxContent>
                        </wps:txbx>
                        <wps:bodyPr rot="0" vert="horz" wrap="square" lIns="0" tIns="0" rIns="0" bIns="0" anchor="t" anchorCtr="0" upright="1">
                          <a:noAutofit/>
                        </wps:bodyPr>
                      </wps:wsp>
                      <wps:wsp>
                        <wps:cNvPr id="54" name="tower"/>
                        <wps:cNvSpPr>
                          <a:spLocks noChangeAspect="1" noEditPoints="1" noChangeArrowheads="1"/>
                        </wps:cNvSpPr>
                        <wps:spPr bwMode="auto">
                          <a:xfrm>
                            <a:off x="4174690" y="118670"/>
                            <a:ext cx="372691" cy="740763"/>
                          </a:xfrm>
                          <a:custGeom>
                            <a:avLst/>
                            <a:gdLst>
                              <a:gd name="T0" fmla="*/ 0 w 21600"/>
                              <a:gd name="T1" fmla="*/ 2184 h 21600"/>
                              <a:gd name="T2" fmla="*/ 6664 w 21600"/>
                              <a:gd name="T3" fmla="*/ 0 h 21600"/>
                              <a:gd name="T4" fmla="*/ 10800 w 21600"/>
                              <a:gd name="T5" fmla="*/ 0 h 21600"/>
                              <a:gd name="T6" fmla="*/ 21600 w 21600"/>
                              <a:gd name="T7" fmla="*/ 0 h 21600"/>
                              <a:gd name="T8" fmla="*/ 21600 w 21600"/>
                              <a:gd name="T9" fmla="*/ 11649 h 21600"/>
                              <a:gd name="T10" fmla="*/ 21600 w 21600"/>
                              <a:gd name="T11" fmla="*/ 19416 h 21600"/>
                              <a:gd name="T12" fmla="*/ 15166 w 21600"/>
                              <a:gd name="T13" fmla="*/ 21600 h 21600"/>
                              <a:gd name="T14" fmla="*/ 10570 w 21600"/>
                              <a:gd name="T15" fmla="*/ 21600 h 21600"/>
                              <a:gd name="T16" fmla="*/ 0 w 21600"/>
                              <a:gd name="T17" fmla="*/ 21600 h 21600"/>
                              <a:gd name="T18" fmla="*/ 0 w 21600"/>
                              <a:gd name="T19" fmla="*/ 11528 h 21600"/>
                              <a:gd name="T20" fmla="*/ 459 w 21600"/>
                              <a:gd name="T21" fmla="*/ 22540 h 21600"/>
                              <a:gd name="T22" fmla="*/ 21485 w 21600"/>
                              <a:gd name="T23" fmla="*/ 27000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21600" h="21600" extrusionOk="0">
                                <a:moveTo>
                                  <a:pt x="0" y="2184"/>
                                </a:moveTo>
                                <a:lnTo>
                                  <a:pt x="6664" y="0"/>
                                </a:lnTo>
                                <a:lnTo>
                                  <a:pt x="10800" y="0"/>
                                </a:lnTo>
                                <a:lnTo>
                                  <a:pt x="21600" y="0"/>
                                </a:lnTo>
                                <a:lnTo>
                                  <a:pt x="21600" y="11649"/>
                                </a:lnTo>
                                <a:lnTo>
                                  <a:pt x="21600" y="19416"/>
                                </a:lnTo>
                                <a:lnTo>
                                  <a:pt x="15166" y="21600"/>
                                </a:lnTo>
                                <a:lnTo>
                                  <a:pt x="10570" y="21600"/>
                                </a:lnTo>
                                <a:lnTo>
                                  <a:pt x="0" y="21600"/>
                                </a:lnTo>
                                <a:lnTo>
                                  <a:pt x="0" y="11528"/>
                                </a:lnTo>
                                <a:lnTo>
                                  <a:pt x="0" y="2184"/>
                                </a:lnTo>
                                <a:close/>
                              </a:path>
                              <a:path w="21600" h="21600" extrusionOk="0">
                                <a:moveTo>
                                  <a:pt x="0" y="2184"/>
                                </a:moveTo>
                                <a:lnTo>
                                  <a:pt x="0" y="2184"/>
                                </a:lnTo>
                                <a:lnTo>
                                  <a:pt x="14706" y="2184"/>
                                </a:lnTo>
                                <a:lnTo>
                                  <a:pt x="21600" y="0"/>
                                </a:lnTo>
                                <a:moveTo>
                                  <a:pt x="0" y="2184"/>
                                </a:moveTo>
                                <a:lnTo>
                                  <a:pt x="14706" y="2184"/>
                                </a:lnTo>
                                <a:lnTo>
                                  <a:pt x="14706" y="5339"/>
                                </a:lnTo>
                                <a:lnTo>
                                  <a:pt x="14706" y="17474"/>
                                </a:lnTo>
                                <a:lnTo>
                                  <a:pt x="14706" y="21600"/>
                                </a:lnTo>
                                <a:moveTo>
                                  <a:pt x="1149" y="3034"/>
                                </a:moveTo>
                                <a:lnTo>
                                  <a:pt x="13328" y="3034"/>
                                </a:lnTo>
                                <a:lnTo>
                                  <a:pt x="13328" y="3519"/>
                                </a:lnTo>
                                <a:lnTo>
                                  <a:pt x="1149" y="3519"/>
                                </a:lnTo>
                                <a:lnTo>
                                  <a:pt x="1149" y="3034"/>
                                </a:lnTo>
                                <a:moveTo>
                                  <a:pt x="1149" y="4490"/>
                                </a:moveTo>
                                <a:lnTo>
                                  <a:pt x="13328" y="4490"/>
                                </a:lnTo>
                                <a:lnTo>
                                  <a:pt x="13328" y="4854"/>
                                </a:lnTo>
                                <a:lnTo>
                                  <a:pt x="1149" y="4854"/>
                                </a:lnTo>
                                <a:lnTo>
                                  <a:pt x="1149" y="4490"/>
                                </a:lnTo>
                                <a:moveTo>
                                  <a:pt x="1149" y="5946"/>
                                </a:moveTo>
                                <a:lnTo>
                                  <a:pt x="13328" y="5946"/>
                                </a:lnTo>
                                <a:lnTo>
                                  <a:pt x="13328" y="6310"/>
                                </a:lnTo>
                                <a:lnTo>
                                  <a:pt x="1149" y="6310"/>
                                </a:lnTo>
                                <a:lnTo>
                                  <a:pt x="1149" y="5946"/>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Text Box 203"/>
                        <wps:cNvSpPr txBox="1">
                          <a:spLocks noChangeArrowheads="1"/>
                        </wps:cNvSpPr>
                        <wps:spPr bwMode="auto">
                          <a:xfrm>
                            <a:off x="2225945" y="877976"/>
                            <a:ext cx="1255281" cy="710169"/>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457" w:rsidRPr="00D40E05" w:rsidRDefault="00F34457" w:rsidP="00280907">
                              <w:pPr>
                                <w:jc w:val="center"/>
                                <w:rPr>
                                  <w:rFonts w:ascii="Arial" w:hAnsi="Arial" w:cs="Arial"/>
                                  <w:b/>
                                  <w:sz w:val="20"/>
                                  <w:szCs w:val="20"/>
                                  <w:u w:val="single"/>
                                </w:rPr>
                              </w:pPr>
                              <w:proofErr w:type="spellStart"/>
                              <w:r w:rsidRPr="00D40E05">
                                <w:rPr>
                                  <w:rFonts w:ascii="Arial" w:hAnsi="Arial" w:cs="Arial"/>
                                  <w:b/>
                                  <w:sz w:val="20"/>
                                  <w:szCs w:val="20"/>
                                  <w:u w:val="single"/>
                                </w:rPr>
                                <w:t>Pod</w:t>
                              </w:r>
                              <w:r w:rsidRPr="00D40E05">
                                <w:rPr>
                                  <w:rFonts w:ascii="Arial" w:hAnsi="Arial" w:cs="Arial"/>
                                  <w:b/>
                                  <w:color w:val="FF0000"/>
                                  <w:sz w:val="20"/>
                                  <w:szCs w:val="20"/>
                                  <w:u w:val="single"/>
                                </w:rPr>
                                <w:t>x</w:t>
                              </w:r>
                              <w:r w:rsidRPr="00D40E05">
                                <w:rPr>
                                  <w:rFonts w:ascii="Arial" w:hAnsi="Arial" w:cs="Arial"/>
                                  <w:b/>
                                  <w:sz w:val="20"/>
                                  <w:szCs w:val="20"/>
                                  <w:u w:val="single"/>
                                </w:rPr>
                                <w:t>Linux</w:t>
                              </w:r>
                              <w:proofErr w:type="spellEnd"/>
                            </w:p>
                            <w:p w:rsidR="00F34457" w:rsidRPr="00D40E05" w:rsidRDefault="00F34457" w:rsidP="00280907">
                              <w:pPr>
                                <w:rPr>
                                  <w:rFonts w:ascii="Arial" w:hAnsi="Arial" w:cs="Arial"/>
                                  <w:b/>
                                  <w:sz w:val="20"/>
                                  <w:szCs w:val="20"/>
                                </w:rPr>
                              </w:pPr>
                              <w:proofErr w:type="spellStart"/>
                              <w:r w:rsidRPr="00D40E05">
                                <w:rPr>
                                  <w:rFonts w:ascii="Arial" w:hAnsi="Arial" w:cs="Arial"/>
                                  <w:b/>
                                  <w:sz w:val="20"/>
                                  <w:szCs w:val="20"/>
                                </w:rPr>
                                <w:t>Addr</w:t>
                              </w:r>
                              <w:proofErr w:type="spellEnd"/>
                              <w:r w:rsidRPr="00D40E05">
                                <w:rPr>
                                  <w:rFonts w:ascii="Arial" w:hAnsi="Arial" w:cs="Arial"/>
                                  <w:b/>
                                  <w:sz w:val="20"/>
                                  <w:szCs w:val="20"/>
                                </w:rPr>
                                <w:t>:  190.111.</w:t>
                              </w:r>
                              <w:r w:rsidRPr="00D40E05">
                                <w:rPr>
                                  <w:rFonts w:ascii="Arial" w:hAnsi="Arial" w:cs="Arial"/>
                                  <w:b/>
                                  <w:color w:val="FF0000"/>
                                  <w:sz w:val="20"/>
                                  <w:szCs w:val="20"/>
                                </w:rPr>
                                <w:t>x</w:t>
                              </w:r>
                              <w:r w:rsidRPr="00D40E05">
                                <w:rPr>
                                  <w:rFonts w:ascii="Arial" w:hAnsi="Arial" w:cs="Arial"/>
                                  <w:b/>
                                  <w:sz w:val="20"/>
                                  <w:szCs w:val="20"/>
                                </w:rPr>
                                <w:t>.3</w:t>
                              </w:r>
                            </w:p>
                            <w:p w:rsidR="00F34457" w:rsidRPr="00D40E05" w:rsidRDefault="00F34457" w:rsidP="00280907">
                              <w:pPr>
                                <w:rPr>
                                  <w:rFonts w:ascii="Arial" w:hAnsi="Arial" w:cs="Arial"/>
                                  <w:b/>
                                  <w:sz w:val="20"/>
                                  <w:szCs w:val="20"/>
                                </w:rPr>
                              </w:pPr>
                              <w:r w:rsidRPr="00D40E05">
                                <w:rPr>
                                  <w:rFonts w:ascii="Arial" w:hAnsi="Arial" w:cs="Arial"/>
                                  <w:b/>
                                  <w:sz w:val="20"/>
                                  <w:szCs w:val="20"/>
                                </w:rPr>
                                <w:t>Mask:  255.255.255.0</w:t>
                              </w:r>
                            </w:p>
                            <w:p w:rsidR="00F34457" w:rsidRPr="00D40E05" w:rsidRDefault="00F34457" w:rsidP="00280907">
                              <w:pPr>
                                <w:rPr>
                                  <w:rFonts w:ascii="Arial" w:hAnsi="Arial" w:cs="Arial"/>
                                  <w:b/>
                                  <w:sz w:val="20"/>
                                  <w:szCs w:val="20"/>
                                </w:rPr>
                              </w:pPr>
                              <w:r w:rsidRPr="00D40E05">
                                <w:rPr>
                                  <w:rFonts w:ascii="Arial" w:hAnsi="Arial" w:cs="Arial"/>
                                  <w:b/>
                                  <w:sz w:val="20"/>
                                  <w:szCs w:val="20"/>
                                </w:rPr>
                                <w:t>GW:    190.111.</w:t>
                              </w:r>
                              <w:r w:rsidRPr="00D40E05">
                                <w:rPr>
                                  <w:rFonts w:ascii="Arial" w:hAnsi="Arial" w:cs="Arial"/>
                                  <w:b/>
                                  <w:color w:val="FF0000"/>
                                  <w:sz w:val="20"/>
                                  <w:szCs w:val="20"/>
                                </w:rPr>
                                <w:t>x</w:t>
                              </w:r>
                              <w:r w:rsidRPr="00D40E05">
                                <w:rPr>
                                  <w:rFonts w:ascii="Arial" w:hAnsi="Arial" w:cs="Arial"/>
                                  <w:b/>
                                  <w:sz w:val="20"/>
                                  <w:szCs w:val="20"/>
                                </w:rPr>
                                <w:t>.254</w:t>
                              </w:r>
                            </w:p>
                            <w:p w:rsidR="00F34457" w:rsidRPr="00D40E05" w:rsidRDefault="00F34457" w:rsidP="00280907">
                              <w:pPr>
                                <w:rPr>
                                  <w:rFonts w:ascii="Arial" w:hAnsi="Arial" w:cs="Arial"/>
                                  <w:b/>
                                  <w:sz w:val="20"/>
                                  <w:szCs w:val="20"/>
                                </w:rPr>
                              </w:pPr>
                              <w:r w:rsidRPr="00D40E05">
                                <w:rPr>
                                  <w:rFonts w:ascii="Arial" w:hAnsi="Arial" w:cs="Arial"/>
                                  <w:b/>
                                  <w:sz w:val="20"/>
                                  <w:szCs w:val="20"/>
                                </w:rPr>
                                <w:t>DNS:   190.111.</w:t>
                              </w:r>
                              <w:r w:rsidRPr="00D40E05">
                                <w:rPr>
                                  <w:rFonts w:ascii="Arial" w:hAnsi="Arial" w:cs="Arial"/>
                                  <w:b/>
                                  <w:color w:val="FF0000"/>
                                  <w:sz w:val="20"/>
                                  <w:szCs w:val="20"/>
                                </w:rPr>
                                <w:t>x</w:t>
                              </w:r>
                              <w:r w:rsidRPr="00D40E05">
                                <w:rPr>
                                  <w:rFonts w:ascii="Arial" w:hAnsi="Arial" w:cs="Arial"/>
                                  <w:b/>
                                  <w:sz w:val="20"/>
                                  <w:szCs w:val="20"/>
                                </w:rPr>
                                <w:t>.1</w:t>
                              </w:r>
                            </w:p>
                            <w:p w:rsidR="00F34457" w:rsidRPr="00D40E05" w:rsidRDefault="00F34457" w:rsidP="00280907">
                              <w:pPr>
                                <w:rPr>
                                  <w:sz w:val="20"/>
                                  <w:szCs w:val="20"/>
                                </w:rPr>
                              </w:pPr>
                            </w:p>
                          </w:txbxContent>
                        </wps:txbx>
                        <wps:bodyPr rot="0" vert="horz" wrap="square" lIns="0" tIns="0" rIns="0" bIns="0" anchor="t" anchorCtr="0" upright="1">
                          <a:noAutofit/>
                        </wps:bodyPr>
                      </wps:wsp>
                      <wps:wsp>
                        <wps:cNvPr id="56" name="tower"/>
                        <wps:cNvSpPr>
                          <a:spLocks noChangeAspect="1" noEditPoints="1" noChangeArrowheads="1"/>
                        </wps:cNvSpPr>
                        <wps:spPr bwMode="auto">
                          <a:xfrm>
                            <a:off x="4715184" y="1517684"/>
                            <a:ext cx="373618" cy="741690"/>
                          </a:xfrm>
                          <a:custGeom>
                            <a:avLst/>
                            <a:gdLst>
                              <a:gd name="T0" fmla="*/ 0 w 21600"/>
                              <a:gd name="T1" fmla="*/ 2184 h 21600"/>
                              <a:gd name="T2" fmla="*/ 6664 w 21600"/>
                              <a:gd name="T3" fmla="*/ 0 h 21600"/>
                              <a:gd name="T4" fmla="*/ 10800 w 21600"/>
                              <a:gd name="T5" fmla="*/ 0 h 21600"/>
                              <a:gd name="T6" fmla="*/ 21600 w 21600"/>
                              <a:gd name="T7" fmla="*/ 0 h 21600"/>
                              <a:gd name="T8" fmla="*/ 21600 w 21600"/>
                              <a:gd name="T9" fmla="*/ 11649 h 21600"/>
                              <a:gd name="T10" fmla="*/ 21600 w 21600"/>
                              <a:gd name="T11" fmla="*/ 19416 h 21600"/>
                              <a:gd name="T12" fmla="*/ 15166 w 21600"/>
                              <a:gd name="T13" fmla="*/ 21600 h 21600"/>
                              <a:gd name="T14" fmla="*/ 10570 w 21600"/>
                              <a:gd name="T15" fmla="*/ 21600 h 21600"/>
                              <a:gd name="T16" fmla="*/ 0 w 21600"/>
                              <a:gd name="T17" fmla="*/ 21600 h 21600"/>
                              <a:gd name="T18" fmla="*/ 0 w 21600"/>
                              <a:gd name="T19" fmla="*/ 11528 h 21600"/>
                              <a:gd name="T20" fmla="*/ 459 w 21600"/>
                              <a:gd name="T21" fmla="*/ 22540 h 21600"/>
                              <a:gd name="T22" fmla="*/ 21485 w 21600"/>
                              <a:gd name="T23" fmla="*/ 27000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21600" h="21600" extrusionOk="0">
                                <a:moveTo>
                                  <a:pt x="0" y="2184"/>
                                </a:moveTo>
                                <a:lnTo>
                                  <a:pt x="6664" y="0"/>
                                </a:lnTo>
                                <a:lnTo>
                                  <a:pt x="10800" y="0"/>
                                </a:lnTo>
                                <a:lnTo>
                                  <a:pt x="21600" y="0"/>
                                </a:lnTo>
                                <a:lnTo>
                                  <a:pt x="21600" y="11649"/>
                                </a:lnTo>
                                <a:lnTo>
                                  <a:pt x="21600" y="19416"/>
                                </a:lnTo>
                                <a:lnTo>
                                  <a:pt x="15166" y="21600"/>
                                </a:lnTo>
                                <a:lnTo>
                                  <a:pt x="10570" y="21600"/>
                                </a:lnTo>
                                <a:lnTo>
                                  <a:pt x="0" y="21600"/>
                                </a:lnTo>
                                <a:lnTo>
                                  <a:pt x="0" y="11528"/>
                                </a:lnTo>
                                <a:lnTo>
                                  <a:pt x="0" y="2184"/>
                                </a:lnTo>
                                <a:close/>
                              </a:path>
                              <a:path w="21600" h="21600" extrusionOk="0">
                                <a:moveTo>
                                  <a:pt x="0" y="2184"/>
                                </a:moveTo>
                                <a:lnTo>
                                  <a:pt x="0" y="2184"/>
                                </a:lnTo>
                                <a:lnTo>
                                  <a:pt x="14706" y="2184"/>
                                </a:lnTo>
                                <a:lnTo>
                                  <a:pt x="21600" y="0"/>
                                </a:lnTo>
                                <a:moveTo>
                                  <a:pt x="0" y="2184"/>
                                </a:moveTo>
                                <a:lnTo>
                                  <a:pt x="14706" y="2184"/>
                                </a:lnTo>
                                <a:lnTo>
                                  <a:pt x="14706" y="5339"/>
                                </a:lnTo>
                                <a:lnTo>
                                  <a:pt x="14706" y="17474"/>
                                </a:lnTo>
                                <a:lnTo>
                                  <a:pt x="14706" y="21600"/>
                                </a:lnTo>
                                <a:moveTo>
                                  <a:pt x="1149" y="3034"/>
                                </a:moveTo>
                                <a:lnTo>
                                  <a:pt x="13328" y="3034"/>
                                </a:lnTo>
                                <a:lnTo>
                                  <a:pt x="13328" y="3519"/>
                                </a:lnTo>
                                <a:lnTo>
                                  <a:pt x="1149" y="3519"/>
                                </a:lnTo>
                                <a:lnTo>
                                  <a:pt x="1149" y="3034"/>
                                </a:lnTo>
                                <a:moveTo>
                                  <a:pt x="1149" y="4490"/>
                                </a:moveTo>
                                <a:lnTo>
                                  <a:pt x="13328" y="4490"/>
                                </a:lnTo>
                                <a:lnTo>
                                  <a:pt x="13328" y="4854"/>
                                </a:lnTo>
                                <a:lnTo>
                                  <a:pt x="1149" y="4854"/>
                                </a:lnTo>
                                <a:lnTo>
                                  <a:pt x="1149" y="4490"/>
                                </a:lnTo>
                                <a:moveTo>
                                  <a:pt x="1149" y="5946"/>
                                </a:moveTo>
                                <a:lnTo>
                                  <a:pt x="13328" y="5946"/>
                                </a:lnTo>
                                <a:lnTo>
                                  <a:pt x="13328" y="6310"/>
                                </a:lnTo>
                                <a:lnTo>
                                  <a:pt x="1149" y="6310"/>
                                </a:lnTo>
                                <a:lnTo>
                                  <a:pt x="1149" y="5946"/>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wpg:cNvPr id="57" name="Group 205"/>
                        <wpg:cNvGrpSpPr>
                          <a:grpSpLocks/>
                        </wpg:cNvGrpSpPr>
                        <wpg:grpSpPr bwMode="auto">
                          <a:xfrm>
                            <a:off x="4118138" y="3604616"/>
                            <a:ext cx="830673" cy="412565"/>
                            <a:chOff x="7123" y="8618"/>
                            <a:chExt cx="896" cy="445"/>
                          </a:xfrm>
                        </wpg:grpSpPr>
                        <wps:wsp>
                          <wps:cNvPr id="58" name="Rectangle 206"/>
                          <wps:cNvSpPr>
                            <a:spLocks noChangeArrowheads="1"/>
                          </wps:cNvSpPr>
                          <wps:spPr bwMode="auto">
                            <a:xfrm>
                              <a:off x="7127" y="8866"/>
                              <a:ext cx="196" cy="197"/>
                            </a:xfrm>
                            <a:prstGeom prst="rect">
                              <a:avLst/>
                            </a:prstGeom>
                            <a:solidFill>
                              <a:srgbClr val="00CCFF"/>
                            </a:solidFill>
                            <a:ln w="9525">
                              <a:solidFill>
                                <a:srgbClr val="000000"/>
                              </a:solidFill>
                              <a:miter lim="800000"/>
                              <a:headEnd/>
                              <a:tailEnd/>
                            </a:ln>
                          </wps:spPr>
                          <wps:bodyPr rot="0" vert="horz" wrap="square" lIns="91440" tIns="45720" rIns="91440" bIns="45720" anchor="t" anchorCtr="0" upright="1">
                            <a:noAutofit/>
                          </wps:bodyPr>
                        </wps:wsp>
                        <wps:wsp>
                          <wps:cNvPr id="59" name="Rectangle 207"/>
                          <wps:cNvSpPr>
                            <a:spLocks noChangeArrowheads="1"/>
                          </wps:cNvSpPr>
                          <wps:spPr bwMode="auto">
                            <a:xfrm>
                              <a:off x="7123" y="8618"/>
                              <a:ext cx="196" cy="198"/>
                            </a:xfrm>
                            <a:prstGeom prst="rect">
                              <a:avLst/>
                            </a:prstGeom>
                            <a:solidFill>
                              <a:srgbClr val="00CCFF"/>
                            </a:solidFill>
                            <a:ln w="9525">
                              <a:solidFill>
                                <a:srgbClr val="000000"/>
                              </a:solidFill>
                              <a:miter lim="800000"/>
                              <a:headEnd/>
                              <a:tailEnd/>
                            </a:ln>
                          </wps:spPr>
                          <wps:bodyPr rot="0" vert="horz" wrap="square" lIns="91440" tIns="45720" rIns="91440" bIns="45720" anchor="t" anchorCtr="0" upright="1">
                            <a:noAutofit/>
                          </wps:bodyPr>
                        </wps:wsp>
                        <wps:wsp>
                          <wps:cNvPr id="60" name="Rectangle 208"/>
                          <wps:cNvSpPr>
                            <a:spLocks noChangeArrowheads="1"/>
                          </wps:cNvSpPr>
                          <wps:spPr bwMode="auto">
                            <a:xfrm>
                              <a:off x="7355" y="8618"/>
                              <a:ext cx="197" cy="197"/>
                            </a:xfrm>
                            <a:prstGeom prst="rect">
                              <a:avLst/>
                            </a:prstGeom>
                            <a:solidFill>
                              <a:srgbClr val="00CCFF"/>
                            </a:solidFill>
                            <a:ln w="9525">
                              <a:solidFill>
                                <a:srgbClr val="000000"/>
                              </a:solidFill>
                              <a:miter lim="800000"/>
                              <a:headEnd/>
                              <a:tailEnd/>
                            </a:ln>
                          </wps:spPr>
                          <wps:bodyPr rot="0" vert="horz" wrap="square" lIns="91440" tIns="45720" rIns="91440" bIns="45720" anchor="t" anchorCtr="0" upright="1">
                            <a:noAutofit/>
                          </wps:bodyPr>
                        </wps:wsp>
                        <wps:wsp>
                          <wps:cNvPr id="61" name="Rectangle 209"/>
                          <wps:cNvSpPr>
                            <a:spLocks noChangeArrowheads="1"/>
                          </wps:cNvSpPr>
                          <wps:spPr bwMode="auto">
                            <a:xfrm>
                              <a:off x="7587" y="8618"/>
                              <a:ext cx="196" cy="198"/>
                            </a:xfrm>
                            <a:prstGeom prst="rect">
                              <a:avLst/>
                            </a:prstGeom>
                            <a:solidFill>
                              <a:srgbClr val="00CCFF"/>
                            </a:solidFill>
                            <a:ln w="9525">
                              <a:solidFill>
                                <a:srgbClr val="000000"/>
                              </a:solidFill>
                              <a:miter lim="800000"/>
                              <a:headEnd/>
                              <a:tailEnd/>
                            </a:ln>
                          </wps:spPr>
                          <wps:bodyPr rot="0" vert="horz" wrap="square" lIns="91440" tIns="45720" rIns="91440" bIns="45720" anchor="t" anchorCtr="0" upright="1">
                            <a:noAutofit/>
                          </wps:bodyPr>
                        </wps:wsp>
                        <wps:wsp>
                          <wps:cNvPr id="62" name="Rectangle 210"/>
                          <wps:cNvSpPr>
                            <a:spLocks noChangeArrowheads="1"/>
                          </wps:cNvSpPr>
                          <wps:spPr bwMode="auto">
                            <a:xfrm>
                              <a:off x="7820" y="8618"/>
                              <a:ext cx="196" cy="197"/>
                            </a:xfrm>
                            <a:prstGeom prst="rect">
                              <a:avLst/>
                            </a:prstGeom>
                            <a:solidFill>
                              <a:srgbClr val="00CCFF"/>
                            </a:solidFill>
                            <a:ln w="9525">
                              <a:solidFill>
                                <a:srgbClr val="000000"/>
                              </a:solidFill>
                              <a:miter lim="800000"/>
                              <a:headEnd/>
                              <a:tailEnd/>
                            </a:ln>
                          </wps:spPr>
                          <wps:bodyPr rot="0" vert="horz" wrap="square" lIns="91440" tIns="45720" rIns="91440" bIns="45720" anchor="t" anchorCtr="0" upright="1">
                            <a:noAutofit/>
                          </wps:bodyPr>
                        </wps:wsp>
                        <wps:wsp>
                          <wps:cNvPr id="63" name="Rectangle 211"/>
                          <wps:cNvSpPr>
                            <a:spLocks noChangeArrowheads="1"/>
                          </wps:cNvSpPr>
                          <wps:spPr bwMode="auto">
                            <a:xfrm>
                              <a:off x="7359" y="8866"/>
                              <a:ext cx="196" cy="197"/>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wps:wsp>
                          <wps:cNvPr id="64" name="Rectangle 212"/>
                          <wps:cNvSpPr>
                            <a:spLocks noChangeArrowheads="1"/>
                          </wps:cNvSpPr>
                          <wps:spPr bwMode="auto">
                            <a:xfrm>
                              <a:off x="7591" y="8866"/>
                              <a:ext cx="197" cy="197"/>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65" name="Rectangle 213"/>
                          <wps:cNvSpPr>
                            <a:spLocks noChangeArrowheads="1"/>
                          </wps:cNvSpPr>
                          <wps:spPr bwMode="auto">
                            <a:xfrm>
                              <a:off x="7823" y="8866"/>
                              <a:ext cx="196" cy="197"/>
                            </a:xfrm>
                            <a:prstGeom prst="rect">
                              <a:avLst/>
                            </a:prstGeom>
                            <a:solidFill>
                              <a:srgbClr val="FFFF99"/>
                            </a:solidFill>
                            <a:ln w="9525">
                              <a:solidFill>
                                <a:srgbClr val="000000"/>
                              </a:solidFill>
                              <a:miter lim="800000"/>
                              <a:headEnd/>
                              <a:tailEnd/>
                            </a:ln>
                          </wps:spPr>
                          <wps:bodyPr rot="0" vert="horz" wrap="square" lIns="91440" tIns="45720" rIns="91440" bIns="45720" anchor="t" anchorCtr="0" upright="1">
                            <a:noAutofit/>
                          </wps:bodyPr>
                        </wps:wsp>
                      </wpg:wgp>
                      <wps:wsp>
                        <wps:cNvPr id="66" name="AutoShape 214"/>
                        <wps:cNvCnPr>
                          <a:cxnSpLocks noChangeShapeType="1"/>
                          <a:stCxn id="52" idx="7"/>
                          <a:endCxn id="59" idx="0"/>
                        </wps:cNvCnPr>
                        <wps:spPr bwMode="auto">
                          <a:xfrm>
                            <a:off x="3691676" y="1612250"/>
                            <a:ext cx="517317" cy="1992366"/>
                          </a:xfrm>
                          <a:prstGeom prst="straightConnector1">
                            <a:avLst/>
                          </a:prstGeom>
                          <a:noFill/>
                          <a:ln w="25400">
                            <a:solidFill>
                              <a:srgbClr val="0000FF"/>
                            </a:solidFill>
                            <a:round/>
                            <a:headEnd type="diamond" w="med" len="med"/>
                            <a:tailEnd type="diamond"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7" name="AutoShape 215"/>
                        <wps:cNvCnPr>
                          <a:cxnSpLocks noChangeShapeType="1"/>
                          <a:stCxn id="54" idx="7"/>
                          <a:endCxn id="60" idx="0"/>
                        </wps:cNvCnPr>
                        <wps:spPr bwMode="auto">
                          <a:xfrm>
                            <a:off x="4356400" y="859434"/>
                            <a:ext cx="68605" cy="2745182"/>
                          </a:xfrm>
                          <a:prstGeom prst="straightConnector1">
                            <a:avLst/>
                          </a:prstGeom>
                          <a:noFill/>
                          <a:ln w="25400">
                            <a:solidFill>
                              <a:srgbClr val="0000FF"/>
                            </a:solidFill>
                            <a:round/>
                            <a:headEnd type="diamond" w="med" len="med"/>
                            <a:tailEnd type="diamond"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8" name="AutoShape 216"/>
                        <wps:cNvCnPr>
                          <a:cxnSpLocks noChangeShapeType="1"/>
                          <a:stCxn id="56" idx="7"/>
                          <a:endCxn id="61" idx="0"/>
                        </wps:cNvCnPr>
                        <wps:spPr bwMode="auto">
                          <a:xfrm flipH="1">
                            <a:off x="4638236" y="2259375"/>
                            <a:ext cx="259585" cy="1345241"/>
                          </a:xfrm>
                          <a:prstGeom prst="straightConnector1">
                            <a:avLst/>
                          </a:prstGeom>
                          <a:noFill/>
                          <a:ln w="25400">
                            <a:solidFill>
                              <a:srgbClr val="0000FF"/>
                            </a:solidFill>
                            <a:round/>
                            <a:headEnd type="diamond" w="med" len="med"/>
                            <a:tailEnd type="diamond"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9" name="AutoShape 217"/>
                        <wps:cNvCnPr>
                          <a:cxnSpLocks noChangeShapeType="1"/>
                          <a:stCxn id="56" idx="5"/>
                          <a:endCxn id="65" idx="3"/>
                        </wps:cNvCnPr>
                        <wps:spPr bwMode="auto">
                          <a:xfrm flipH="1">
                            <a:off x="4948811" y="2184278"/>
                            <a:ext cx="139991" cy="1742046"/>
                          </a:xfrm>
                          <a:prstGeom prst="curvedConnector3">
                            <a:avLst>
                              <a:gd name="adj1" fmla="val -162898"/>
                            </a:avLst>
                          </a:prstGeom>
                          <a:noFill/>
                          <a:ln w="25400">
                            <a:solidFill>
                              <a:srgbClr val="00FFFF"/>
                            </a:solidFill>
                            <a:round/>
                            <a:headEnd type="diamond" w="med" len="med"/>
                            <a:tailEnd type="diamond"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0" name="tower"/>
                        <wps:cNvSpPr>
                          <a:spLocks noChangeAspect="1" noEditPoints="1" noChangeArrowheads="1"/>
                        </wps:cNvSpPr>
                        <wps:spPr bwMode="auto">
                          <a:xfrm>
                            <a:off x="1722535" y="5998422"/>
                            <a:ext cx="329117" cy="654542"/>
                          </a:xfrm>
                          <a:custGeom>
                            <a:avLst/>
                            <a:gdLst>
                              <a:gd name="T0" fmla="*/ 0 w 21600"/>
                              <a:gd name="T1" fmla="*/ 2184 h 21600"/>
                              <a:gd name="T2" fmla="*/ 6664 w 21600"/>
                              <a:gd name="T3" fmla="*/ 0 h 21600"/>
                              <a:gd name="T4" fmla="*/ 10800 w 21600"/>
                              <a:gd name="T5" fmla="*/ 0 h 21600"/>
                              <a:gd name="T6" fmla="*/ 21600 w 21600"/>
                              <a:gd name="T7" fmla="*/ 0 h 21600"/>
                              <a:gd name="T8" fmla="*/ 21600 w 21600"/>
                              <a:gd name="T9" fmla="*/ 11649 h 21600"/>
                              <a:gd name="T10" fmla="*/ 21600 w 21600"/>
                              <a:gd name="T11" fmla="*/ 19416 h 21600"/>
                              <a:gd name="T12" fmla="*/ 15166 w 21600"/>
                              <a:gd name="T13" fmla="*/ 21600 h 21600"/>
                              <a:gd name="T14" fmla="*/ 10570 w 21600"/>
                              <a:gd name="T15" fmla="*/ 21600 h 21600"/>
                              <a:gd name="T16" fmla="*/ 0 w 21600"/>
                              <a:gd name="T17" fmla="*/ 21600 h 21600"/>
                              <a:gd name="T18" fmla="*/ 0 w 21600"/>
                              <a:gd name="T19" fmla="*/ 11528 h 21600"/>
                              <a:gd name="T20" fmla="*/ 459 w 21600"/>
                              <a:gd name="T21" fmla="*/ 22540 h 21600"/>
                              <a:gd name="T22" fmla="*/ 21485 w 21600"/>
                              <a:gd name="T23" fmla="*/ 27000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21600" h="21600" extrusionOk="0">
                                <a:moveTo>
                                  <a:pt x="0" y="2184"/>
                                </a:moveTo>
                                <a:lnTo>
                                  <a:pt x="6664" y="0"/>
                                </a:lnTo>
                                <a:lnTo>
                                  <a:pt x="10800" y="0"/>
                                </a:lnTo>
                                <a:lnTo>
                                  <a:pt x="21600" y="0"/>
                                </a:lnTo>
                                <a:lnTo>
                                  <a:pt x="21600" y="11649"/>
                                </a:lnTo>
                                <a:lnTo>
                                  <a:pt x="21600" y="19416"/>
                                </a:lnTo>
                                <a:lnTo>
                                  <a:pt x="15166" y="21600"/>
                                </a:lnTo>
                                <a:lnTo>
                                  <a:pt x="10570" y="21600"/>
                                </a:lnTo>
                                <a:lnTo>
                                  <a:pt x="0" y="21600"/>
                                </a:lnTo>
                                <a:lnTo>
                                  <a:pt x="0" y="11528"/>
                                </a:lnTo>
                                <a:lnTo>
                                  <a:pt x="0" y="2184"/>
                                </a:lnTo>
                                <a:close/>
                              </a:path>
                              <a:path w="21600" h="21600" extrusionOk="0">
                                <a:moveTo>
                                  <a:pt x="0" y="2184"/>
                                </a:moveTo>
                                <a:lnTo>
                                  <a:pt x="0" y="2184"/>
                                </a:lnTo>
                                <a:lnTo>
                                  <a:pt x="14706" y="2184"/>
                                </a:lnTo>
                                <a:lnTo>
                                  <a:pt x="21600" y="0"/>
                                </a:lnTo>
                                <a:moveTo>
                                  <a:pt x="0" y="2184"/>
                                </a:moveTo>
                                <a:lnTo>
                                  <a:pt x="14706" y="2184"/>
                                </a:lnTo>
                                <a:lnTo>
                                  <a:pt x="14706" y="5339"/>
                                </a:lnTo>
                                <a:lnTo>
                                  <a:pt x="14706" y="17474"/>
                                </a:lnTo>
                                <a:lnTo>
                                  <a:pt x="14706" y="21600"/>
                                </a:lnTo>
                                <a:moveTo>
                                  <a:pt x="1149" y="3034"/>
                                </a:moveTo>
                                <a:lnTo>
                                  <a:pt x="13328" y="3034"/>
                                </a:lnTo>
                                <a:lnTo>
                                  <a:pt x="13328" y="3519"/>
                                </a:lnTo>
                                <a:lnTo>
                                  <a:pt x="1149" y="3519"/>
                                </a:lnTo>
                                <a:lnTo>
                                  <a:pt x="1149" y="3034"/>
                                </a:lnTo>
                                <a:moveTo>
                                  <a:pt x="1149" y="4490"/>
                                </a:moveTo>
                                <a:lnTo>
                                  <a:pt x="13328" y="4490"/>
                                </a:lnTo>
                                <a:lnTo>
                                  <a:pt x="13328" y="4854"/>
                                </a:lnTo>
                                <a:lnTo>
                                  <a:pt x="1149" y="4854"/>
                                </a:lnTo>
                                <a:lnTo>
                                  <a:pt x="1149" y="4490"/>
                                </a:lnTo>
                                <a:moveTo>
                                  <a:pt x="1149" y="5946"/>
                                </a:moveTo>
                                <a:lnTo>
                                  <a:pt x="13328" y="5946"/>
                                </a:lnTo>
                                <a:lnTo>
                                  <a:pt x="13328" y="6310"/>
                                </a:lnTo>
                                <a:lnTo>
                                  <a:pt x="1149" y="6310"/>
                                </a:lnTo>
                                <a:lnTo>
                                  <a:pt x="1149" y="5946"/>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1" name="Text Box 219"/>
                        <wps:cNvSpPr txBox="1">
                          <a:spLocks noChangeArrowheads="1"/>
                        </wps:cNvSpPr>
                        <wps:spPr bwMode="auto">
                          <a:xfrm>
                            <a:off x="1409178" y="5658171"/>
                            <a:ext cx="991987" cy="32449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457" w:rsidRPr="00EB1C0F" w:rsidRDefault="00F34457" w:rsidP="00280907">
                              <w:pPr>
                                <w:rPr>
                                  <w:rFonts w:ascii="Arial" w:hAnsi="Arial" w:cs="Arial"/>
                                  <w:b/>
                                  <w:sz w:val="22"/>
                                  <w:szCs w:val="22"/>
                                  <w:u w:val="single"/>
                                </w:rPr>
                              </w:pPr>
                              <w:r w:rsidRPr="00EB1C0F">
                                <w:rPr>
                                  <w:rFonts w:ascii="Arial" w:hAnsi="Arial" w:cs="Arial"/>
                                  <w:b/>
                                  <w:sz w:val="22"/>
                                  <w:szCs w:val="22"/>
                                  <w:u w:val="single"/>
                                </w:rPr>
                                <w:t>Lab Server</w:t>
                              </w:r>
                            </w:p>
                            <w:p w:rsidR="00F34457" w:rsidRPr="00EB1C0F" w:rsidRDefault="00F34457" w:rsidP="00280907">
                              <w:pPr>
                                <w:rPr>
                                  <w:rFonts w:ascii="Arial" w:hAnsi="Arial" w:cs="Arial"/>
                                  <w:b/>
                                  <w:sz w:val="22"/>
                                  <w:szCs w:val="22"/>
                                </w:rPr>
                              </w:pPr>
                              <w:r w:rsidRPr="00EB1C0F">
                                <w:rPr>
                                  <w:rFonts w:ascii="Arial" w:hAnsi="Arial" w:cs="Arial"/>
                                  <w:b/>
                                  <w:sz w:val="22"/>
                                  <w:szCs w:val="22"/>
                                </w:rPr>
                                <w:t>190.111.50.100</w:t>
                              </w:r>
                            </w:p>
                          </w:txbxContent>
                        </wps:txbx>
                        <wps:bodyPr rot="0" vert="horz" wrap="square" lIns="0" tIns="0" rIns="0" bIns="0" anchor="t" anchorCtr="0" upright="1">
                          <a:noAutofit/>
                        </wps:bodyPr>
                      </wps:wsp>
                      <wps:wsp>
                        <wps:cNvPr id="72" name="Cloud"/>
                        <wps:cNvSpPr>
                          <a:spLocks noChangeAspect="1" noEditPoints="1" noChangeArrowheads="1"/>
                        </wps:cNvSpPr>
                        <wps:spPr bwMode="auto">
                          <a:xfrm>
                            <a:off x="4770810" y="7470677"/>
                            <a:ext cx="993841" cy="503422"/>
                          </a:xfrm>
                          <a:custGeom>
                            <a:avLst/>
                            <a:gdLst>
                              <a:gd name="T0" fmla="*/ 67 w 21600"/>
                              <a:gd name="T1" fmla="*/ 10800 h 21600"/>
                              <a:gd name="T2" fmla="*/ 10800 w 21600"/>
                              <a:gd name="T3" fmla="*/ 21577 h 21600"/>
                              <a:gd name="T4" fmla="*/ 21582 w 21600"/>
                              <a:gd name="T5" fmla="*/ 10800 h 21600"/>
                              <a:gd name="T6" fmla="*/ 10800 w 21600"/>
                              <a:gd name="T7" fmla="*/ 1235 h 21600"/>
                              <a:gd name="T8" fmla="*/ 2977 w 21600"/>
                              <a:gd name="T9" fmla="*/ 3262 h 21600"/>
                              <a:gd name="T10" fmla="*/ 17087 w 21600"/>
                              <a:gd name="T11" fmla="*/ 17337 h 21600"/>
                            </a:gdLst>
                            <a:ahLst/>
                            <a:cxnLst>
                              <a:cxn ang="0">
                                <a:pos x="T0" y="T1"/>
                              </a:cxn>
                              <a:cxn ang="0">
                                <a:pos x="T2" y="T3"/>
                              </a:cxn>
                              <a:cxn ang="0">
                                <a:pos x="T4" y="T5"/>
                              </a:cxn>
                              <a:cxn ang="0">
                                <a:pos x="T6" y="T7"/>
                              </a:cxn>
                            </a:cxnLst>
                            <a:rect l="T8" t="T9" r="T10" b="T11"/>
                            <a:pathLst>
                              <a:path w="21600" h="21600" extrusionOk="0">
                                <a:moveTo>
                                  <a:pt x="1949" y="7180"/>
                                </a:moveTo>
                                <a:cubicBezTo>
                                  <a:pt x="841" y="7336"/>
                                  <a:pt x="0" y="8613"/>
                                  <a:pt x="0" y="10137"/>
                                </a:cubicBezTo>
                                <a:cubicBezTo>
                                  <a:pt x="-1" y="11192"/>
                                  <a:pt x="409" y="12169"/>
                                  <a:pt x="1074" y="12702"/>
                                </a:cubicBezTo>
                                <a:lnTo>
                                  <a:pt x="1063" y="12668"/>
                                </a:lnTo>
                                <a:cubicBezTo>
                                  <a:pt x="685" y="13217"/>
                                  <a:pt x="475" y="13940"/>
                                  <a:pt x="475" y="14690"/>
                                </a:cubicBezTo>
                                <a:cubicBezTo>
                                  <a:pt x="475" y="16325"/>
                                  <a:pt x="1451" y="17650"/>
                                  <a:pt x="2655" y="17650"/>
                                </a:cubicBezTo>
                                <a:cubicBezTo>
                                  <a:pt x="2739" y="17650"/>
                                  <a:pt x="2824" y="17643"/>
                                  <a:pt x="2909" y="17629"/>
                                </a:cubicBezTo>
                                <a:lnTo>
                                  <a:pt x="2897" y="17649"/>
                                </a:lnTo>
                                <a:cubicBezTo>
                                  <a:pt x="3585" y="19288"/>
                                  <a:pt x="4863" y="20300"/>
                                  <a:pt x="6247" y="20300"/>
                                </a:cubicBezTo>
                                <a:cubicBezTo>
                                  <a:pt x="6947" y="20299"/>
                                  <a:pt x="7635" y="20039"/>
                                  <a:pt x="8235" y="19546"/>
                                </a:cubicBezTo>
                                <a:lnTo>
                                  <a:pt x="8229" y="19550"/>
                                </a:lnTo>
                                <a:cubicBezTo>
                                  <a:pt x="8855" y="20829"/>
                                  <a:pt x="9908" y="21597"/>
                                  <a:pt x="11036" y="21597"/>
                                </a:cubicBezTo>
                                <a:cubicBezTo>
                                  <a:pt x="12523" y="21596"/>
                                  <a:pt x="13836" y="20267"/>
                                  <a:pt x="14267" y="18324"/>
                                </a:cubicBezTo>
                                <a:lnTo>
                                  <a:pt x="14270" y="18350"/>
                                </a:lnTo>
                                <a:cubicBezTo>
                                  <a:pt x="14730" y="18740"/>
                                  <a:pt x="15260" y="18947"/>
                                  <a:pt x="15802" y="18947"/>
                                </a:cubicBezTo>
                                <a:cubicBezTo>
                                  <a:pt x="17390" y="18946"/>
                                  <a:pt x="18682" y="17205"/>
                                  <a:pt x="18694" y="15045"/>
                                </a:cubicBezTo>
                                <a:lnTo>
                                  <a:pt x="18689" y="15035"/>
                                </a:lnTo>
                                <a:cubicBezTo>
                                  <a:pt x="20357" y="14710"/>
                                  <a:pt x="21597" y="12765"/>
                                  <a:pt x="21597" y="10472"/>
                                </a:cubicBezTo>
                                <a:cubicBezTo>
                                  <a:pt x="21597" y="9456"/>
                                  <a:pt x="21350" y="8469"/>
                                  <a:pt x="20896" y="7663"/>
                                </a:cubicBezTo>
                                <a:lnTo>
                                  <a:pt x="20889" y="7661"/>
                                </a:lnTo>
                                <a:cubicBezTo>
                                  <a:pt x="21031" y="7208"/>
                                  <a:pt x="21105" y="6721"/>
                                  <a:pt x="21105" y="6228"/>
                                </a:cubicBezTo>
                                <a:cubicBezTo>
                                  <a:pt x="21105" y="4588"/>
                                  <a:pt x="20299" y="3150"/>
                                  <a:pt x="19139" y="2719"/>
                                </a:cubicBezTo>
                                <a:lnTo>
                                  <a:pt x="19148" y="2712"/>
                                </a:lnTo>
                                <a:cubicBezTo>
                                  <a:pt x="18940" y="1142"/>
                                  <a:pt x="17933" y="0"/>
                                  <a:pt x="16758" y="0"/>
                                </a:cubicBezTo>
                                <a:cubicBezTo>
                                  <a:pt x="16044" y="-1"/>
                                  <a:pt x="15367" y="426"/>
                                  <a:pt x="14905" y="1165"/>
                                </a:cubicBezTo>
                                <a:lnTo>
                                  <a:pt x="14909" y="1170"/>
                                </a:lnTo>
                                <a:cubicBezTo>
                                  <a:pt x="14497" y="432"/>
                                  <a:pt x="13855" y="0"/>
                                  <a:pt x="13174" y="0"/>
                                </a:cubicBezTo>
                                <a:cubicBezTo>
                                  <a:pt x="12347" y="-1"/>
                                  <a:pt x="11590" y="637"/>
                                  <a:pt x="11221" y="1645"/>
                                </a:cubicBezTo>
                                <a:lnTo>
                                  <a:pt x="11229" y="1694"/>
                                </a:lnTo>
                                <a:cubicBezTo>
                                  <a:pt x="10730" y="1024"/>
                                  <a:pt x="10058" y="650"/>
                                  <a:pt x="9358" y="650"/>
                                </a:cubicBezTo>
                                <a:cubicBezTo>
                                  <a:pt x="8372" y="649"/>
                                  <a:pt x="7466" y="1391"/>
                                  <a:pt x="7003" y="2578"/>
                                </a:cubicBezTo>
                                <a:lnTo>
                                  <a:pt x="6995" y="2602"/>
                                </a:lnTo>
                                <a:cubicBezTo>
                                  <a:pt x="6477" y="2189"/>
                                  <a:pt x="5888" y="1972"/>
                                  <a:pt x="5288" y="1972"/>
                                </a:cubicBezTo>
                                <a:cubicBezTo>
                                  <a:pt x="3423" y="1972"/>
                                  <a:pt x="1912" y="4029"/>
                                  <a:pt x="1912" y="6567"/>
                                </a:cubicBezTo>
                                <a:cubicBezTo>
                                  <a:pt x="1911" y="6774"/>
                                  <a:pt x="1922" y="6981"/>
                                  <a:pt x="1942" y="7186"/>
                                </a:cubicBezTo>
                                <a:close/>
                              </a:path>
                              <a:path w="21600" h="21600" fill="none" extrusionOk="0">
                                <a:moveTo>
                                  <a:pt x="1074" y="12702"/>
                                </a:moveTo>
                                <a:cubicBezTo>
                                  <a:pt x="1407" y="12969"/>
                                  <a:pt x="1786" y="13110"/>
                                  <a:pt x="2172" y="13110"/>
                                </a:cubicBezTo>
                                <a:cubicBezTo>
                                  <a:pt x="2228" y="13109"/>
                                  <a:pt x="2285" y="13107"/>
                                  <a:pt x="2341" y="13101"/>
                                </a:cubicBezTo>
                              </a:path>
                              <a:path w="21600" h="21600" fill="none" extrusionOk="0">
                                <a:moveTo>
                                  <a:pt x="2909" y="17629"/>
                                </a:moveTo>
                                <a:cubicBezTo>
                                  <a:pt x="3099" y="17599"/>
                                  <a:pt x="3285" y="17535"/>
                                  <a:pt x="3463" y="17439"/>
                                </a:cubicBezTo>
                              </a:path>
                              <a:path w="21600" h="21600" fill="none" extrusionOk="0">
                                <a:moveTo>
                                  <a:pt x="7895" y="18680"/>
                                </a:moveTo>
                                <a:cubicBezTo>
                                  <a:pt x="7983" y="18985"/>
                                  <a:pt x="8095" y="19277"/>
                                  <a:pt x="8229" y="19550"/>
                                </a:cubicBezTo>
                              </a:path>
                              <a:path w="21600" h="21600" fill="none" extrusionOk="0">
                                <a:moveTo>
                                  <a:pt x="14267" y="18324"/>
                                </a:moveTo>
                                <a:cubicBezTo>
                                  <a:pt x="14336" y="18013"/>
                                  <a:pt x="14380" y="17693"/>
                                  <a:pt x="14400" y="17370"/>
                                </a:cubicBezTo>
                              </a:path>
                              <a:path w="21600" h="21600" fill="none" extrusionOk="0">
                                <a:moveTo>
                                  <a:pt x="18694" y="15045"/>
                                </a:moveTo>
                                <a:cubicBezTo>
                                  <a:pt x="18694" y="15034"/>
                                  <a:pt x="18695" y="15024"/>
                                  <a:pt x="18695" y="15013"/>
                                </a:cubicBezTo>
                                <a:cubicBezTo>
                                  <a:pt x="18695" y="13508"/>
                                  <a:pt x="18063" y="12136"/>
                                  <a:pt x="17069" y="11477"/>
                                </a:cubicBezTo>
                              </a:path>
                              <a:path w="21600" h="21600" fill="none" extrusionOk="0">
                                <a:moveTo>
                                  <a:pt x="20165" y="8999"/>
                                </a:moveTo>
                                <a:cubicBezTo>
                                  <a:pt x="20479" y="8635"/>
                                  <a:pt x="20726" y="8177"/>
                                  <a:pt x="20889" y="7661"/>
                                </a:cubicBezTo>
                              </a:path>
                              <a:path w="21600" h="21600" fill="none" extrusionOk="0">
                                <a:moveTo>
                                  <a:pt x="19186" y="3344"/>
                                </a:moveTo>
                                <a:cubicBezTo>
                                  <a:pt x="19186" y="3328"/>
                                  <a:pt x="19187" y="3313"/>
                                  <a:pt x="19187" y="3297"/>
                                </a:cubicBezTo>
                                <a:cubicBezTo>
                                  <a:pt x="19187" y="3101"/>
                                  <a:pt x="19174" y="2905"/>
                                  <a:pt x="19148" y="2712"/>
                                </a:cubicBezTo>
                              </a:path>
                              <a:path w="21600" h="21600" fill="none" extrusionOk="0">
                                <a:moveTo>
                                  <a:pt x="14905" y="1165"/>
                                </a:moveTo>
                                <a:cubicBezTo>
                                  <a:pt x="14754" y="1408"/>
                                  <a:pt x="14629" y="1679"/>
                                  <a:pt x="14535" y="1971"/>
                                </a:cubicBezTo>
                              </a:path>
                              <a:path w="21600" h="21600" fill="none" extrusionOk="0">
                                <a:moveTo>
                                  <a:pt x="11221" y="1645"/>
                                </a:moveTo>
                                <a:cubicBezTo>
                                  <a:pt x="11140" y="1866"/>
                                  <a:pt x="11080" y="2099"/>
                                  <a:pt x="11041" y="2340"/>
                                </a:cubicBezTo>
                              </a:path>
                              <a:path w="21600" h="21600" fill="none" extrusionOk="0">
                                <a:moveTo>
                                  <a:pt x="7645" y="3276"/>
                                </a:moveTo>
                                <a:cubicBezTo>
                                  <a:pt x="7449" y="3016"/>
                                  <a:pt x="7231" y="2790"/>
                                  <a:pt x="6995" y="2602"/>
                                </a:cubicBezTo>
                              </a:path>
                              <a:path w="21600" h="21600" fill="none" extrusionOk="0">
                                <a:moveTo>
                                  <a:pt x="1942" y="7186"/>
                                </a:moveTo>
                                <a:cubicBezTo>
                                  <a:pt x="1966" y="7426"/>
                                  <a:pt x="2004" y="7663"/>
                                  <a:pt x="2056" y="7895"/>
                                </a:cubicBezTo>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F34457" w:rsidRPr="007C0E12" w:rsidRDefault="00F34457" w:rsidP="00280907">
                              <w:pPr>
                                <w:jc w:val="center"/>
                                <w:rPr>
                                  <w:rFonts w:ascii="Arial" w:hAnsi="Arial" w:cs="Arial"/>
                                  <w:b/>
                                  <w:sz w:val="22"/>
                                  <w:szCs w:val="22"/>
                                </w:rPr>
                              </w:pPr>
                              <w:r w:rsidRPr="007C0E12">
                                <w:rPr>
                                  <w:rFonts w:ascii="Arial" w:hAnsi="Arial" w:cs="Arial"/>
                                  <w:b/>
                                  <w:sz w:val="22"/>
                                  <w:szCs w:val="22"/>
                                </w:rPr>
                                <w:t>Campus</w:t>
                              </w:r>
                              <w:r w:rsidRPr="007C0E12">
                                <w:rPr>
                                  <w:rFonts w:ascii="Arial" w:hAnsi="Arial" w:cs="Arial"/>
                                  <w:b/>
                                  <w:sz w:val="22"/>
                                  <w:szCs w:val="22"/>
                                </w:rPr>
                                <w:br/>
                                <w:t>Network</w:t>
                              </w:r>
                            </w:p>
                          </w:txbxContent>
                        </wps:txbx>
                        <wps:bodyPr rot="0" vert="horz" wrap="square" lIns="0" tIns="0" rIns="0" bIns="0" anchor="t" anchorCtr="0" upright="1">
                          <a:spAutoFit/>
                        </wps:bodyPr>
                      </wps:wsp>
                      <wps:wsp>
                        <wps:cNvPr id="73" name="AutoShape 221"/>
                        <wps:cNvCnPr>
                          <a:cxnSpLocks noChangeShapeType="1"/>
                          <a:stCxn id="109" idx="3"/>
                          <a:endCxn id="72" idx="0"/>
                        </wps:cNvCnPr>
                        <wps:spPr bwMode="auto">
                          <a:xfrm>
                            <a:off x="4143169" y="7722852"/>
                            <a:ext cx="630422" cy="927"/>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4" name="AutoShape 222"/>
                        <wps:cNvCnPr>
                          <a:cxnSpLocks noChangeShapeType="1"/>
                          <a:stCxn id="108" idx="6"/>
                          <a:endCxn id="109" idx="1"/>
                        </wps:cNvCnPr>
                        <wps:spPr bwMode="auto">
                          <a:xfrm>
                            <a:off x="2282498" y="7722852"/>
                            <a:ext cx="1146811" cy="927"/>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wpg:cNvPr id="75" name="Group 223"/>
                        <wpg:cNvGrpSpPr>
                          <a:grpSpLocks/>
                        </wpg:cNvGrpSpPr>
                        <wpg:grpSpPr bwMode="auto">
                          <a:xfrm>
                            <a:off x="846434" y="4353723"/>
                            <a:ext cx="4008741" cy="11125"/>
                            <a:chOff x="3604" y="9448"/>
                            <a:chExt cx="4325" cy="10"/>
                          </a:xfrm>
                        </wpg:grpSpPr>
                        <wps:wsp>
                          <wps:cNvPr id="76" name="AutoShape 224"/>
                          <wps:cNvCnPr>
                            <a:cxnSpLocks noChangeShapeType="1"/>
                            <a:stCxn id="87" idx="2"/>
                            <a:endCxn id="94" idx="2"/>
                          </wps:cNvCnPr>
                          <wps:spPr bwMode="auto">
                            <a:xfrm rot="16200000" flipH="1">
                              <a:off x="5964" y="7857"/>
                              <a:ext cx="8" cy="3194"/>
                            </a:xfrm>
                            <a:prstGeom prst="bentConnector3">
                              <a:avLst>
                                <a:gd name="adj1" fmla="val 4975000"/>
                              </a:avLst>
                            </a:prstGeom>
                            <a:noFill/>
                            <a:ln w="25400">
                              <a:solidFill>
                                <a:srgbClr val="00CCFF"/>
                              </a:solidFill>
                              <a:prstDash val="dash"/>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7" name="AutoShape 225"/>
                          <wps:cNvCnPr>
                            <a:cxnSpLocks noChangeShapeType="1"/>
                            <a:stCxn id="88" idx="2"/>
                            <a:endCxn id="97" idx="2"/>
                          </wps:cNvCnPr>
                          <wps:spPr bwMode="auto">
                            <a:xfrm rot="16200000" flipH="1">
                              <a:off x="6031" y="8046"/>
                              <a:ext cx="7" cy="2817"/>
                            </a:xfrm>
                            <a:prstGeom prst="bentConnector3">
                              <a:avLst>
                                <a:gd name="adj1" fmla="val 4863634"/>
                              </a:avLst>
                            </a:prstGeom>
                            <a:noFill/>
                            <a:ln w="25400">
                              <a:solidFill>
                                <a:srgbClr val="00CCFF"/>
                              </a:solidFill>
                              <a:prstDash val="dash"/>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8" name="AutoShape 226"/>
                          <wps:cNvCnPr>
                            <a:cxnSpLocks noChangeShapeType="1"/>
                            <a:stCxn id="85" idx="2"/>
                            <a:endCxn id="98" idx="2"/>
                          </wps:cNvCnPr>
                          <wps:spPr bwMode="auto">
                            <a:xfrm rot="16200000" flipH="1">
                              <a:off x="5898" y="7669"/>
                              <a:ext cx="8" cy="3569"/>
                            </a:xfrm>
                            <a:prstGeom prst="bentConnector3">
                              <a:avLst>
                                <a:gd name="adj1" fmla="val 5750000"/>
                              </a:avLst>
                            </a:prstGeom>
                            <a:noFill/>
                            <a:ln w="25400">
                              <a:solidFill>
                                <a:srgbClr val="00CCFF"/>
                              </a:solidFill>
                              <a:prstDash val="dash"/>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9" name="AutoShape 227"/>
                          <wps:cNvCnPr>
                            <a:cxnSpLocks noChangeShapeType="1"/>
                            <a:stCxn id="86" idx="2"/>
                            <a:endCxn id="95" idx="2"/>
                          </wps:cNvCnPr>
                          <wps:spPr bwMode="auto">
                            <a:xfrm rot="16200000" flipH="1">
                              <a:off x="5830" y="7480"/>
                              <a:ext cx="9" cy="3947"/>
                            </a:xfrm>
                            <a:prstGeom prst="bentConnector3">
                              <a:avLst>
                                <a:gd name="adj1" fmla="val 5907690"/>
                              </a:avLst>
                            </a:prstGeom>
                            <a:noFill/>
                            <a:ln w="25400">
                              <a:solidFill>
                                <a:srgbClr val="00CCFF"/>
                              </a:solidFill>
                              <a:prstDash val="dash"/>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0" name="AutoShape 228"/>
                          <wps:cNvCnPr>
                            <a:cxnSpLocks noChangeShapeType="1"/>
                            <a:stCxn id="90" idx="2"/>
                            <a:endCxn id="92" idx="2"/>
                          </wps:cNvCnPr>
                          <wps:spPr bwMode="auto">
                            <a:xfrm rot="16200000" flipH="1">
                              <a:off x="6165" y="8422"/>
                              <a:ext cx="5" cy="2064"/>
                            </a:xfrm>
                            <a:prstGeom prst="bentConnector3">
                              <a:avLst>
                                <a:gd name="adj1" fmla="val 4975000"/>
                              </a:avLst>
                            </a:prstGeom>
                            <a:noFill/>
                            <a:ln w="25400">
                              <a:solidFill>
                                <a:srgbClr val="FFFF00"/>
                              </a:solidFill>
                              <a:prstDash val="dash"/>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1" name="AutoShape 229"/>
                          <wps:cNvCnPr>
                            <a:cxnSpLocks noChangeShapeType="1"/>
                            <a:stCxn id="89" idx="2"/>
                            <a:endCxn id="96" idx="2"/>
                          </wps:cNvCnPr>
                          <wps:spPr bwMode="auto">
                            <a:xfrm rot="16200000" flipH="1">
                              <a:off x="6098" y="8233"/>
                              <a:ext cx="8" cy="2441"/>
                            </a:xfrm>
                            <a:prstGeom prst="bentConnector3">
                              <a:avLst>
                                <a:gd name="adj1" fmla="val 3841667"/>
                              </a:avLst>
                            </a:prstGeom>
                            <a:noFill/>
                            <a:ln w="25400">
                              <a:solidFill>
                                <a:srgbClr val="C0C0C0"/>
                              </a:solidFill>
                              <a:prstDash val="dash"/>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2" name="AutoShape 230"/>
                          <wps:cNvCnPr>
                            <a:cxnSpLocks noChangeShapeType="1"/>
                            <a:stCxn id="84" idx="2"/>
                            <a:endCxn id="93" idx="2"/>
                          </wps:cNvCnPr>
                          <wps:spPr bwMode="auto">
                            <a:xfrm rot="16200000" flipH="1">
                              <a:off x="5763" y="7289"/>
                              <a:ext cx="8" cy="4325"/>
                            </a:xfrm>
                            <a:prstGeom prst="bentConnector3">
                              <a:avLst>
                                <a:gd name="adj1" fmla="val 7100000"/>
                              </a:avLst>
                            </a:prstGeom>
                            <a:noFill/>
                            <a:ln w="25400">
                              <a:solidFill>
                                <a:srgbClr val="00CCFF"/>
                              </a:solidFill>
                              <a:prstDash val="dash"/>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wpg:wgp>
                        <wpg:cNvPr id="83" name="Group 231"/>
                        <wpg:cNvGrpSpPr>
                          <a:grpSpLocks/>
                        </wpg:cNvGrpSpPr>
                        <wpg:grpSpPr bwMode="auto">
                          <a:xfrm>
                            <a:off x="3912324" y="5383746"/>
                            <a:ext cx="1536190" cy="145557"/>
                            <a:chOff x="3541" y="9325"/>
                            <a:chExt cx="1658" cy="158"/>
                          </a:xfrm>
                        </wpg:grpSpPr>
                        <wps:wsp>
                          <wps:cNvPr id="84" name="AutoShape 232"/>
                          <wps:cNvSpPr>
                            <a:spLocks noChangeArrowheads="1"/>
                          </wps:cNvSpPr>
                          <wps:spPr bwMode="auto">
                            <a:xfrm>
                              <a:off x="3541" y="9327"/>
                              <a:ext cx="126" cy="153"/>
                            </a:xfrm>
                            <a:prstGeom prst="flowChartMerge">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wps:wsp>
                          <wps:cNvPr id="85" name="AutoShape 233"/>
                          <wps:cNvSpPr>
                            <a:spLocks noChangeArrowheads="1"/>
                          </wps:cNvSpPr>
                          <wps:spPr bwMode="auto">
                            <a:xfrm>
                              <a:off x="4054" y="9327"/>
                              <a:ext cx="124" cy="155"/>
                            </a:xfrm>
                            <a:prstGeom prst="flowChartMerge">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wps:wsp>
                          <wps:cNvPr id="86" name="AutoShape 234"/>
                          <wps:cNvSpPr>
                            <a:spLocks noChangeArrowheads="1"/>
                          </wps:cNvSpPr>
                          <wps:spPr bwMode="auto">
                            <a:xfrm>
                              <a:off x="3798" y="9326"/>
                              <a:ext cx="125" cy="155"/>
                            </a:xfrm>
                            <a:prstGeom prst="flowChartMerge">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wps:wsp>
                          <wps:cNvPr id="87" name="AutoShape 235"/>
                          <wps:cNvSpPr>
                            <a:spLocks noChangeArrowheads="1"/>
                          </wps:cNvSpPr>
                          <wps:spPr bwMode="auto">
                            <a:xfrm>
                              <a:off x="4309" y="9325"/>
                              <a:ext cx="124" cy="157"/>
                            </a:xfrm>
                            <a:prstGeom prst="flowChartMerge">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wps:wsp>
                          <wps:cNvPr id="88" name="AutoShape 236"/>
                          <wps:cNvSpPr>
                            <a:spLocks noChangeArrowheads="1"/>
                          </wps:cNvSpPr>
                          <wps:spPr bwMode="auto">
                            <a:xfrm>
                              <a:off x="4564" y="9325"/>
                              <a:ext cx="124" cy="158"/>
                            </a:xfrm>
                            <a:prstGeom prst="flowChartMerge">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wps:wsp>
                          <wps:cNvPr id="89" name="AutoShape 237"/>
                          <wps:cNvSpPr>
                            <a:spLocks noChangeArrowheads="1"/>
                          </wps:cNvSpPr>
                          <wps:spPr bwMode="auto">
                            <a:xfrm>
                              <a:off x="4819" y="9326"/>
                              <a:ext cx="124" cy="156"/>
                            </a:xfrm>
                            <a:prstGeom prst="flowChartMerge">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wps:wsp>
                          <wps:cNvPr id="90" name="AutoShape 238"/>
                          <wps:cNvSpPr>
                            <a:spLocks noChangeArrowheads="1"/>
                          </wps:cNvSpPr>
                          <wps:spPr bwMode="auto">
                            <a:xfrm>
                              <a:off x="5074" y="9325"/>
                              <a:ext cx="125" cy="158"/>
                            </a:xfrm>
                            <a:prstGeom prst="flowChartMerge">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wpg:wgp>
                      <wpg:wgp>
                        <wpg:cNvPr id="91" name="Group 239"/>
                        <wpg:cNvGrpSpPr>
                          <a:grpSpLocks/>
                        </wpg:cNvGrpSpPr>
                        <wpg:grpSpPr bwMode="auto">
                          <a:xfrm>
                            <a:off x="5617244" y="7650537"/>
                            <a:ext cx="791736" cy="144630"/>
                            <a:chOff x="7159" y="9454"/>
                            <a:chExt cx="853" cy="157"/>
                          </a:xfrm>
                        </wpg:grpSpPr>
                        <wps:wsp>
                          <wps:cNvPr id="92" name="AutoShape 240"/>
                          <wps:cNvSpPr>
                            <a:spLocks noChangeArrowheads="1"/>
                          </wps:cNvSpPr>
                          <wps:spPr bwMode="auto">
                            <a:xfrm>
                              <a:off x="7159" y="9456"/>
                              <a:ext cx="124" cy="153"/>
                            </a:xfrm>
                            <a:prstGeom prst="flowChartMerge">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wps:wsp>
                          <wps:cNvPr id="93" name="AutoShape 241"/>
                          <wps:cNvSpPr>
                            <a:spLocks noChangeArrowheads="1"/>
                          </wps:cNvSpPr>
                          <wps:spPr bwMode="auto">
                            <a:xfrm>
                              <a:off x="7888" y="9456"/>
                              <a:ext cx="124" cy="153"/>
                            </a:xfrm>
                            <a:prstGeom prst="flowChartMerge">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wps:wsp>
                          <wps:cNvPr id="94" name="AutoShape 242"/>
                          <wps:cNvSpPr>
                            <a:spLocks noChangeArrowheads="1"/>
                          </wps:cNvSpPr>
                          <wps:spPr bwMode="auto">
                            <a:xfrm>
                              <a:off x="7524" y="9454"/>
                              <a:ext cx="124" cy="157"/>
                            </a:xfrm>
                            <a:prstGeom prst="flowChartMerge">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wps:wsp>
                          <wps:cNvPr id="95" name="AutoShape 243"/>
                          <wps:cNvSpPr>
                            <a:spLocks noChangeArrowheads="1"/>
                          </wps:cNvSpPr>
                          <wps:spPr bwMode="auto">
                            <a:xfrm>
                              <a:off x="7767" y="9454"/>
                              <a:ext cx="124" cy="157"/>
                            </a:xfrm>
                            <a:prstGeom prst="flowChartMerge">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wps:wsp>
                          <wps:cNvPr id="96" name="AutoShape 244"/>
                          <wps:cNvSpPr>
                            <a:spLocks noChangeArrowheads="1"/>
                          </wps:cNvSpPr>
                          <wps:spPr bwMode="auto">
                            <a:xfrm>
                              <a:off x="7281" y="9455"/>
                              <a:ext cx="124" cy="156"/>
                            </a:xfrm>
                            <a:prstGeom prst="flowChartMerge">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wps:wsp>
                          <wps:cNvPr id="97" name="AutoShape 245"/>
                          <wps:cNvSpPr>
                            <a:spLocks noChangeArrowheads="1"/>
                          </wps:cNvSpPr>
                          <wps:spPr bwMode="auto">
                            <a:xfrm>
                              <a:off x="7402" y="9455"/>
                              <a:ext cx="124" cy="156"/>
                            </a:xfrm>
                            <a:prstGeom prst="flowChartMerge">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wps:wsp>
                          <wps:cNvPr id="98" name="AutoShape 246"/>
                          <wps:cNvSpPr>
                            <a:spLocks noChangeArrowheads="1"/>
                          </wps:cNvSpPr>
                          <wps:spPr bwMode="auto">
                            <a:xfrm>
                              <a:off x="7645" y="9454"/>
                              <a:ext cx="124" cy="156"/>
                            </a:xfrm>
                            <a:prstGeom prst="flowChartMerge">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wpg:wgp>
                      <wps:wsp>
                        <wps:cNvPr id="99" name="printer2"/>
                        <wps:cNvSpPr>
                          <a:spLocks noChangeAspect="1" noEditPoints="1" noChangeArrowheads="1"/>
                        </wps:cNvSpPr>
                        <wps:spPr bwMode="auto">
                          <a:xfrm>
                            <a:off x="2632938" y="6665016"/>
                            <a:ext cx="734256" cy="362501"/>
                          </a:xfrm>
                          <a:custGeom>
                            <a:avLst/>
                            <a:gdLst>
                              <a:gd name="T0" fmla="*/ 10673 w 21600"/>
                              <a:gd name="T1" fmla="*/ 0 h 21600"/>
                              <a:gd name="T2" fmla="*/ 19186 w 21600"/>
                              <a:gd name="T3" fmla="*/ 0 h 21600"/>
                              <a:gd name="T4" fmla="*/ 21600 w 21600"/>
                              <a:gd name="T5" fmla="*/ 4703 h 21600"/>
                              <a:gd name="T6" fmla="*/ 21600 w 21600"/>
                              <a:gd name="T7" fmla="*/ 10800 h 21600"/>
                              <a:gd name="T8" fmla="*/ 21600 w 21600"/>
                              <a:gd name="T9" fmla="*/ 16548 h 21600"/>
                              <a:gd name="T10" fmla="*/ 18042 w 21600"/>
                              <a:gd name="T11" fmla="*/ 21600 h 21600"/>
                              <a:gd name="T12" fmla="*/ 10673 w 21600"/>
                              <a:gd name="T13" fmla="*/ 21600 h 21600"/>
                              <a:gd name="T14" fmla="*/ 3176 w 21600"/>
                              <a:gd name="T15" fmla="*/ 21600 h 21600"/>
                              <a:gd name="T16" fmla="*/ 0 w 21600"/>
                              <a:gd name="T17" fmla="*/ 16548 h 21600"/>
                              <a:gd name="T18" fmla="*/ 0 w 21600"/>
                              <a:gd name="T19" fmla="*/ 10800 h 21600"/>
                              <a:gd name="T20" fmla="*/ 0 w 21600"/>
                              <a:gd name="T21" fmla="*/ 4703 h 21600"/>
                              <a:gd name="T22" fmla="*/ 2414 w 21600"/>
                              <a:gd name="T23" fmla="*/ 0 h 21600"/>
                              <a:gd name="T24" fmla="*/ 1397 w 21600"/>
                              <a:gd name="T25" fmla="*/ 23298 h 21600"/>
                              <a:gd name="T26" fmla="*/ 20266 w 21600"/>
                              <a:gd name="T27" fmla="*/ 31137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21600" h="21600" extrusionOk="0">
                                <a:moveTo>
                                  <a:pt x="10673" y="0"/>
                                </a:moveTo>
                                <a:lnTo>
                                  <a:pt x="19186" y="0"/>
                                </a:lnTo>
                                <a:lnTo>
                                  <a:pt x="21600" y="4703"/>
                                </a:lnTo>
                                <a:lnTo>
                                  <a:pt x="21600" y="10800"/>
                                </a:lnTo>
                                <a:lnTo>
                                  <a:pt x="21600" y="16548"/>
                                </a:lnTo>
                                <a:lnTo>
                                  <a:pt x="18042" y="16548"/>
                                </a:lnTo>
                                <a:lnTo>
                                  <a:pt x="18042" y="21600"/>
                                </a:lnTo>
                                <a:lnTo>
                                  <a:pt x="10673" y="21600"/>
                                </a:lnTo>
                                <a:lnTo>
                                  <a:pt x="3176" y="21600"/>
                                </a:lnTo>
                                <a:lnTo>
                                  <a:pt x="3176" y="16548"/>
                                </a:lnTo>
                                <a:lnTo>
                                  <a:pt x="0" y="16548"/>
                                </a:lnTo>
                                <a:lnTo>
                                  <a:pt x="0" y="10800"/>
                                </a:lnTo>
                                <a:lnTo>
                                  <a:pt x="0" y="4703"/>
                                </a:lnTo>
                                <a:lnTo>
                                  <a:pt x="2414" y="0"/>
                                </a:lnTo>
                                <a:lnTo>
                                  <a:pt x="10673" y="0"/>
                                </a:lnTo>
                                <a:close/>
                              </a:path>
                              <a:path w="21600" h="21600" extrusionOk="0">
                                <a:moveTo>
                                  <a:pt x="0" y="4703"/>
                                </a:moveTo>
                                <a:lnTo>
                                  <a:pt x="3558" y="4703"/>
                                </a:lnTo>
                                <a:lnTo>
                                  <a:pt x="17026" y="4703"/>
                                </a:lnTo>
                                <a:lnTo>
                                  <a:pt x="21600" y="4703"/>
                                </a:lnTo>
                                <a:lnTo>
                                  <a:pt x="0" y="4703"/>
                                </a:lnTo>
                                <a:moveTo>
                                  <a:pt x="16518" y="4703"/>
                                </a:moveTo>
                                <a:lnTo>
                                  <a:pt x="16518" y="10452"/>
                                </a:lnTo>
                                <a:lnTo>
                                  <a:pt x="0" y="10452"/>
                                </a:lnTo>
                                <a:moveTo>
                                  <a:pt x="4320" y="16548"/>
                                </a:moveTo>
                                <a:lnTo>
                                  <a:pt x="4320" y="17419"/>
                                </a:lnTo>
                                <a:lnTo>
                                  <a:pt x="4320" y="20555"/>
                                </a:lnTo>
                                <a:lnTo>
                                  <a:pt x="4320" y="21600"/>
                                </a:lnTo>
                                <a:lnTo>
                                  <a:pt x="4320" y="16548"/>
                                </a:lnTo>
                                <a:moveTo>
                                  <a:pt x="16899" y="16548"/>
                                </a:moveTo>
                                <a:lnTo>
                                  <a:pt x="16899" y="17419"/>
                                </a:lnTo>
                                <a:lnTo>
                                  <a:pt x="16899" y="20555"/>
                                </a:lnTo>
                                <a:lnTo>
                                  <a:pt x="16899" y="21600"/>
                                </a:lnTo>
                                <a:lnTo>
                                  <a:pt x="16899" y="16548"/>
                                </a:lnTo>
                                <a:moveTo>
                                  <a:pt x="15247" y="14981"/>
                                </a:moveTo>
                                <a:lnTo>
                                  <a:pt x="15247" y="10452"/>
                                </a:lnTo>
                                <a:lnTo>
                                  <a:pt x="16899" y="16548"/>
                                </a:lnTo>
                                <a:lnTo>
                                  <a:pt x="18042" y="16548"/>
                                </a:lnTo>
                                <a:lnTo>
                                  <a:pt x="16518" y="10452"/>
                                </a:lnTo>
                                <a:moveTo>
                                  <a:pt x="15247" y="14981"/>
                                </a:moveTo>
                                <a:lnTo>
                                  <a:pt x="15247" y="14981"/>
                                </a:lnTo>
                                <a:lnTo>
                                  <a:pt x="16772" y="17942"/>
                                </a:lnTo>
                                <a:lnTo>
                                  <a:pt x="4447" y="17942"/>
                                </a:lnTo>
                                <a:lnTo>
                                  <a:pt x="5972" y="14981"/>
                                </a:lnTo>
                                <a:lnTo>
                                  <a:pt x="5972" y="10452"/>
                                </a:lnTo>
                                <a:lnTo>
                                  <a:pt x="4320" y="16548"/>
                                </a:lnTo>
                                <a:lnTo>
                                  <a:pt x="3176" y="16548"/>
                                </a:lnTo>
                                <a:lnTo>
                                  <a:pt x="4701" y="10452"/>
                                </a:lnTo>
                                <a:moveTo>
                                  <a:pt x="20202" y="5574"/>
                                </a:moveTo>
                                <a:lnTo>
                                  <a:pt x="20711" y="5574"/>
                                </a:lnTo>
                                <a:lnTo>
                                  <a:pt x="20711" y="7839"/>
                                </a:lnTo>
                                <a:lnTo>
                                  <a:pt x="20202" y="7839"/>
                                </a:lnTo>
                                <a:lnTo>
                                  <a:pt x="20202" y="5574"/>
                                </a:lnTo>
                                <a:moveTo>
                                  <a:pt x="5972" y="14981"/>
                                </a:moveTo>
                                <a:lnTo>
                                  <a:pt x="7496" y="14981"/>
                                </a:lnTo>
                                <a:lnTo>
                                  <a:pt x="13341" y="14981"/>
                                </a:lnTo>
                                <a:lnTo>
                                  <a:pt x="15247" y="14981"/>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 name="AutoShape 248"/>
                        <wps:cNvCnPr>
                          <a:cxnSpLocks noChangeShapeType="1"/>
                          <a:endCxn id="108" idx="2"/>
                        </wps:cNvCnPr>
                        <wps:spPr bwMode="auto">
                          <a:xfrm rot="16200000" flipH="1">
                            <a:off x="-732442" y="5506138"/>
                            <a:ext cx="3318138" cy="1116217"/>
                          </a:xfrm>
                          <a:prstGeom prst="bentConnector2">
                            <a:avLst/>
                          </a:prstGeom>
                          <a:noFill/>
                          <a:ln w="25400">
                            <a:solidFill>
                              <a:srgbClr val="FF0000"/>
                            </a:solidFill>
                            <a:prstDash val="dash"/>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1" name="AutoShape 249"/>
                        <wps:cNvCnPr>
                          <a:cxnSpLocks noChangeShapeType="1"/>
                          <a:stCxn id="108" idx="0"/>
                          <a:endCxn id="70" idx="7"/>
                        </wps:cNvCnPr>
                        <wps:spPr bwMode="auto">
                          <a:xfrm flipH="1" flipV="1">
                            <a:off x="1883849" y="6652964"/>
                            <a:ext cx="927" cy="783411"/>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 name="AutoShape 250"/>
                        <wps:cNvSpPr>
                          <a:spLocks/>
                        </wps:cNvSpPr>
                        <wps:spPr bwMode="auto">
                          <a:xfrm>
                            <a:off x="940997" y="1787474"/>
                            <a:ext cx="914112" cy="161318"/>
                          </a:xfrm>
                          <a:prstGeom prst="accentCallout2">
                            <a:avLst>
                              <a:gd name="adj1" fmla="val 70866"/>
                              <a:gd name="adj2" fmla="val -8333"/>
                              <a:gd name="adj3" fmla="val 70866"/>
                              <a:gd name="adj4" fmla="val -32014"/>
                              <a:gd name="adj5" fmla="val 306694"/>
                              <a:gd name="adj6" fmla="val -55069"/>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457" w:rsidRPr="007C0E12" w:rsidRDefault="00F34457" w:rsidP="00280907">
                              <w:pPr>
                                <w:rPr>
                                  <w:rFonts w:ascii="Arial" w:hAnsi="Arial" w:cs="Arial"/>
                                  <w:b/>
                                  <w:sz w:val="22"/>
                                  <w:szCs w:val="22"/>
                                </w:rPr>
                              </w:pPr>
                              <w:r w:rsidRPr="007C0E12">
                                <w:rPr>
                                  <w:rFonts w:ascii="Arial" w:hAnsi="Arial" w:cs="Arial"/>
                                  <w:b/>
                                  <w:sz w:val="22"/>
                                  <w:szCs w:val="22"/>
                                </w:rPr>
                                <w:t>190.111.50</w:t>
                              </w:r>
                              <w:proofErr w:type="gramStart"/>
                              <w:r w:rsidRPr="007C0E12">
                                <w:rPr>
                                  <w:rFonts w:ascii="Arial" w:hAnsi="Arial" w:cs="Arial"/>
                                  <w:b/>
                                  <w:sz w:val="22"/>
                                  <w:szCs w:val="22"/>
                                </w:rPr>
                                <w:t>.</w:t>
                              </w:r>
                              <w:r w:rsidRPr="007C0E12">
                                <w:rPr>
                                  <w:rFonts w:ascii="Arial" w:hAnsi="Arial" w:cs="Arial"/>
                                  <w:b/>
                                  <w:color w:val="FF0000"/>
                                  <w:sz w:val="22"/>
                                  <w:szCs w:val="22"/>
                                </w:rPr>
                                <w:t>x</w:t>
                              </w:r>
                              <w:proofErr w:type="gramEnd"/>
                            </w:p>
                          </w:txbxContent>
                        </wps:txbx>
                        <wps:bodyPr rot="0" vert="horz" wrap="square" lIns="0" tIns="0" rIns="0" bIns="0" anchor="t" anchorCtr="0" upright="1">
                          <a:noAutofit/>
                        </wps:bodyPr>
                      </wps:wsp>
                      <wps:wsp>
                        <wps:cNvPr id="103" name="AutoShape 251"/>
                        <wps:cNvSpPr>
                          <a:spLocks/>
                        </wps:cNvSpPr>
                        <wps:spPr bwMode="auto">
                          <a:xfrm>
                            <a:off x="1275677" y="1978459"/>
                            <a:ext cx="912257" cy="162245"/>
                          </a:xfrm>
                          <a:prstGeom prst="accentCallout2">
                            <a:avLst>
                              <a:gd name="adj1" fmla="val 70315"/>
                              <a:gd name="adj2" fmla="val -8352"/>
                              <a:gd name="adj3" fmla="val 70315"/>
                              <a:gd name="adj4" fmla="val -29713"/>
                              <a:gd name="adj5" fmla="val 189065"/>
                              <a:gd name="adj6" fmla="val -39319"/>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457" w:rsidRPr="007C0E12" w:rsidRDefault="00F34457" w:rsidP="00280907">
                              <w:pPr>
                                <w:rPr>
                                  <w:rFonts w:ascii="Arial" w:hAnsi="Arial" w:cs="Arial"/>
                                  <w:b/>
                                  <w:sz w:val="22"/>
                                  <w:szCs w:val="22"/>
                                </w:rPr>
                              </w:pPr>
                              <w:r w:rsidRPr="007C0E12">
                                <w:rPr>
                                  <w:rFonts w:ascii="Arial" w:hAnsi="Arial" w:cs="Arial"/>
                                  <w:b/>
                                  <w:sz w:val="22"/>
                                  <w:szCs w:val="22"/>
                                </w:rPr>
                                <w:t>190.111</w:t>
                              </w:r>
                              <w:proofErr w:type="gramStart"/>
                              <w:r w:rsidRPr="007C0E12">
                                <w:rPr>
                                  <w:rFonts w:ascii="Arial" w:hAnsi="Arial" w:cs="Arial"/>
                                  <w:b/>
                                  <w:sz w:val="22"/>
                                  <w:szCs w:val="22"/>
                                </w:rPr>
                                <w:t>.</w:t>
                              </w:r>
                              <w:r w:rsidRPr="007C0E12">
                                <w:rPr>
                                  <w:rFonts w:ascii="Arial" w:hAnsi="Arial" w:cs="Arial"/>
                                  <w:b/>
                                  <w:color w:val="FF0000"/>
                                  <w:sz w:val="22"/>
                                  <w:szCs w:val="22"/>
                                </w:rPr>
                                <w:t>x</w:t>
                              </w:r>
                              <w:r w:rsidRPr="007C0E12">
                                <w:rPr>
                                  <w:rFonts w:ascii="Arial" w:hAnsi="Arial" w:cs="Arial"/>
                                  <w:b/>
                                  <w:sz w:val="22"/>
                                  <w:szCs w:val="22"/>
                                </w:rPr>
                                <w:t>.254</w:t>
                              </w:r>
                              <w:proofErr w:type="gramEnd"/>
                            </w:p>
                          </w:txbxContent>
                        </wps:txbx>
                        <wps:bodyPr rot="0" vert="horz" wrap="square" lIns="0" tIns="0" rIns="0" bIns="0" anchor="t" anchorCtr="0" upright="1">
                          <a:noAutofit/>
                        </wps:bodyPr>
                      </wps:wsp>
                      <wps:wsp>
                        <wps:cNvPr id="104" name="Text Box 252"/>
                        <wps:cNvSpPr txBox="1">
                          <a:spLocks noChangeArrowheads="1"/>
                        </wps:cNvSpPr>
                        <wps:spPr bwMode="auto">
                          <a:xfrm>
                            <a:off x="5371565" y="2609823"/>
                            <a:ext cx="142772" cy="85850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34457" w:rsidRPr="007E23F3" w:rsidRDefault="00F34457" w:rsidP="00280907">
                              <w:pPr>
                                <w:jc w:val="center"/>
                                <w:rPr>
                                  <w:rFonts w:ascii="Arial" w:hAnsi="Arial" w:cs="Arial"/>
                                  <w:sz w:val="18"/>
                                  <w:szCs w:val="18"/>
                                </w:rPr>
                              </w:pPr>
                              <w:r w:rsidRPr="007E23F3">
                                <w:rPr>
                                  <w:rFonts w:ascii="Arial" w:hAnsi="Arial" w:cs="Arial"/>
                                  <w:sz w:val="18"/>
                                  <w:szCs w:val="18"/>
                                </w:rPr>
                                <w:t>(</w:t>
                              </w:r>
                              <w:r>
                                <w:rPr>
                                  <w:rFonts w:ascii="Arial" w:hAnsi="Arial" w:cs="Arial"/>
                                  <w:sz w:val="18"/>
                                  <w:szCs w:val="18"/>
                                </w:rPr>
                                <w:t>C</w:t>
                              </w:r>
                              <w:r w:rsidRPr="007E23F3">
                                <w:rPr>
                                  <w:rFonts w:ascii="Arial" w:hAnsi="Arial" w:cs="Arial"/>
                                  <w:sz w:val="18"/>
                                  <w:szCs w:val="18"/>
                                </w:rPr>
                                <w:t>onsole cable)</w:t>
                              </w:r>
                            </w:p>
                          </w:txbxContent>
                        </wps:txbx>
                        <wps:bodyPr rot="0" vert="vert270" wrap="square" lIns="0" tIns="0" rIns="0" bIns="0" anchor="t" anchorCtr="0" upright="1">
                          <a:noAutofit/>
                        </wps:bodyPr>
                      </wps:wsp>
                      <wps:wsp>
                        <wps:cNvPr id="105" name="Text Box 253"/>
                        <wps:cNvSpPr txBox="1">
                          <a:spLocks noChangeArrowheads="1"/>
                        </wps:cNvSpPr>
                        <wps:spPr bwMode="auto">
                          <a:xfrm>
                            <a:off x="2504073" y="6334037"/>
                            <a:ext cx="991987" cy="32263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457" w:rsidRPr="00EB1C0F" w:rsidRDefault="00F34457" w:rsidP="00280907">
                              <w:pPr>
                                <w:rPr>
                                  <w:rFonts w:ascii="Arial" w:hAnsi="Arial" w:cs="Arial"/>
                                  <w:b/>
                                  <w:sz w:val="22"/>
                                  <w:szCs w:val="22"/>
                                  <w:u w:val="single"/>
                                </w:rPr>
                              </w:pPr>
                              <w:r w:rsidRPr="00EB1C0F">
                                <w:rPr>
                                  <w:rFonts w:ascii="Arial" w:hAnsi="Arial" w:cs="Arial"/>
                                  <w:b/>
                                  <w:sz w:val="22"/>
                                  <w:szCs w:val="22"/>
                                  <w:u w:val="single"/>
                                </w:rPr>
                                <w:t xml:space="preserve">Lab </w:t>
                              </w:r>
                              <w:r>
                                <w:rPr>
                                  <w:rFonts w:ascii="Arial" w:hAnsi="Arial" w:cs="Arial"/>
                                  <w:b/>
                                  <w:sz w:val="22"/>
                                  <w:szCs w:val="22"/>
                                  <w:u w:val="single"/>
                                </w:rPr>
                                <w:t>Printer</w:t>
                              </w:r>
                            </w:p>
                            <w:p w:rsidR="00F34457" w:rsidRPr="00EB1C0F" w:rsidRDefault="00F34457" w:rsidP="00280907">
                              <w:pPr>
                                <w:rPr>
                                  <w:rFonts w:ascii="Arial" w:hAnsi="Arial" w:cs="Arial"/>
                                  <w:b/>
                                  <w:sz w:val="22"/>
                                  <w:szCs w:val="22"/>
                                </w:rPr>
                              </w:pPr>
                              <w:r w:rsidRPr="00EB1C0F">
                                <w:rPr>
                                  <w:rFonts w:ascii="Arial" w:hAnsi="Arial" w:cs="Arial"/>
                                  <w:b/>
                                  <w:sz w:val="22"/>
                                  <w:szCs w:val="22"/>
                                </w:rPr>
                                <w:t>190.111.50.1</w:t>
                              </w:r>
                              <w:r>
                                <w:rPr>
                                  <w:rFonts w:ascii="Arial" w:hAnsi="Arial" w:cs="Arial"/>
                                  <w:b/>
                                  <w:sz w:val="22"/>
                                  <w:szCs w:val="22"/>
                                </w:rPr>
                                <w:t>1</w:t>
                              </w:r>
                              <w:r w:rsidRPr="00EB1C0F">
                                <w:rPr>
                                  <w:rFonts w:ascii="Arial" w:hAnsi="Arial" w:cs="Arial"/>
                                  <w:b/>
                                  <w:sz w:val="22"/>
                                  <w:szCs w:val="22"/>
                                </w:rPr>
                                <w:t>0</w:t>
                              </w:r>
                            </w:p>
                          </w:txbxContent>
                        </wps:txbx>
                        <wps:bodyPr rot="0" vert="horz" wrap="square" lIns="0" tIns="0" rIns="0" bIns="0" anchor="t" anchorCtr="0" upright="1">
                          <a:noAutofit/>
                        </wps:bodyPr>
                      </wps:wsp>
                      <wps:wsp>
                        <wps:cNvPr id="106" name="AutoShape 254"/>
                        <wps:cNvCnPr>
                          <a:cxnSpLocks noChangeShapeType="1"/>
                          <a:stCxn id="99" idx="9"/>
                          <a:endCxn id="108" idx="7"/>
                        </wps:cNvCnPr>
                        <wps:spPr bwMode="auto">
                          <a:xfrm flipH="1">
                            <a:off x="2165684" y="6846730"/>
                            <a:ext cx="467254" cy="6740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Text Box 255"/>
                        <wps:cNvSpPr txBox="1">
                          <a:spLocks noChangeArrowheads="1"/>
                        </wps:cNvSpPr>
                        <wps:spPr bwMode="auto">
                          <a:xfrm>
                            <a:off x="3304152" y="7202742"/>
                            <a:ext cx="992914" cy="32263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457" w:rsidRPr="00EB1C0F" w:rsidRDefault="00F34457" w:rsidP="00280907">
                              <w:pPr>
                                <w:rPr>
                                  <w:rFonts w:ascii="Arial" w:hAnsi="Arial" w:cs="Arial"/>
                                  <w:b/>
                                  <w:sz w:val="22"/>
                                  <w:szCs w:val="22"/>
                                  <w:u w:val="single"/>
                                </w:rPr>
                              </w:pPr>
                              <w:r w:rsidRPr="00EB1C0F">
                                <w:rPr>
                                  <w:rFonts w:ascii="Arial" w:hAnsi="Arial" w:cs="Arial"/>
                                  <w:b/>
                                  <w:sz w:val="22"/>
                                  <w:szCs w:val="22"/>
                                  <w:u w:val="single"/>
                                </w:rPr>
                                <w:t xml:space="preserve">Lab </w:t>
                              </w:r>
                              <w:r>
                                <w:rPr>
                                  <w:rFonts w:ascii="Arial" w:hAnsi="Arial" w:cs="Arial"/>
                                  <w:b/>
                                  <w:sz w:val="22"/>
                                  <w:szCs w:val="22"/>
                                  <w:u w:val="single"/>
                                </w:rPr>
                                <w:t>Router</w:t>
                              </w:r>
                            </w:p>
                            <w:p w:rsidR="00F34457" w:rsidRPr="00EB1C0F" w:rsidRDefault="00F34457" w:rsidP="00280907">
                              <w:pPr>
                                <w:rPr>
                                  <w:rFonts w:ascii="Arial" w:hAnsi="Arial" w:cs="Arial"/>
                                  <w:b/>
                                  <w:sz w:val="22"/>
                                  <w:szCs w:val="22"/>
                                </w:rPr>
                              </w:pPr>
                              <w:r w:rsidRPr="00EB1C0F">
                                <w:rPr>
                                  <w:rFonts w:ascii="Arial" w:hAnsi="Arial" w:cs="Arial"/>
                                  <w:b/>
                                  <w:sz w:val="22"/>
                                  <w:szCs w:val="22"/>
                                </w:rPr>
                                <w:t>190.111.50.</w:t>
                              </w:r>
                              <w:r>
                                <w:rPr>
                                  <w:rFonts w:ascii="Arial" w:hAnsi="Arial" w:cs="Arial"/>
                                  <w:b/>
                                  <w:sz w:val="22"/>
                                  <w:szCs w:val="22"/>
                                </w:rPr>
                                <w:t>55</w:t>
                              </w:r>
                            </w:p>
                          </w:txbxContent>
                        </wps:txbx>
                        <wps:bodyPr rot="0" vert="horz" wrap="square" lIns="0" tIns="0" rIns="0" bIns="0" anchor="t" anchorCtr="0" upright="1">
                          <a:noAutofit/>
                        </wps:bodyPr>
                      </wps:wsp>
                      <wps:wsp>
                        <wps:cNvPr id="108" name="Oval 256"/>
                        <wps:cNvSpPr>
                          <a:spLocks noChangeArrowheads="1"/>
                        </wps:cNvSpPr>
                        <wps:spPr bwMode="auto">
                          <a:xfrm>
                            <a:off x="1485200" y="7436374"/>
                            <a:ext cx="797298" cy="572029"/>
                          </a:xfrm>
                          <a:prstGeom prst="ellipse">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457" w:rsidRPr="00D40E05" w:rsidRDefault="00F34457" w:rsidP="00280907">
                              <w:pPr>
                                <w:jc w:val="center"/>
                                <w:rPr>
                                  <w:rFonts w:ascii="Arial" w:hAnsi="Arial" w:cs="Arial"/>
                                  <w:b/>
                                  <w:sz w:val="22"/>
                                  <w:szCs w:val="22"/>
                                </w:rPr>
                              </w:pPr>
                              <w:r w:rsidRPr="00D40E05">
                                <w:rPr>
                                  <w:rFonts w:ascii="Arial" w:hAnsi="Arial" w:cs="Arial"/>
                                  <w:b/>
                                  <w:sz w:val="22"/>
                                  <w:szCs w:val="22"/>
                                </w:rPr>
                                <w:t xml:space="preserve">Lab </w:t>
                              </w:r>
                              <w:r>
                                <w:rPr>
                                  <w:rFonts w:ascii="Arial" w:hAnsi="Arial" w:cs="Arial"/>
                                  <w:b/>
                                  <w:sz w:val="22"/>
                                  <w:szCs w:val="22"/>
                                </w:rPr>
                                <w:t>Switch</w:t>
                              </w:r>
                            </w:p>
                          </w:txbxContent>
                        </wps:txbx>
                        <wps:bodyPr rot="0" vert="horz" wrap="square" lIns="0" tIns="0" rIns="0" bIns="0" anchor="t" anchorCtr="0" upright="1">
                          <a:noAutofit/>
                        </wps:bodyPr>
                      </wps:wsp>
                      <wps:wsp>
                        <wps:cNvPr id="109" name="Rectangle 257"/>
                        <wps:cNvSpPr>
                          <a:spLocks noChangeArrowheads="1"/>
                        </wps:cNvSpPr>
                        <wps:spPr bwMode="auto">
                          <a:xfrm>
                            <a:off x="3429309" y="7537430"/>
                            <a:ext cx="713860" cy="370845"/>
                          </a:xfrm>
                          <a:prstGeom prst="rect">
                            <a:avLst/>
                          </a:prstGeom>
                          <a:solidFill>
                            <a:srgbClr val="FFFFFF"/>
                          </a:solidFill>
                          <a:ln w="9525">
                            <a:solidFill>
                              <a:srgbClr val="000000"/>
                            </a:solidFill>
                            <a:miter lim="800000"/>
                            <a:headEnd/>
                            <a:tailEnd/>
                          </a:ln>
                        </wps:spPr>
                        <wps:txbx>
                          <w:txbxContent>
                            <w:p w:rsidR="00F34457" w:rsidRPr="00B707FC" w:rsidRDefault="00F34457" w:rsidP="00280907">
                              <w:pPr>
                                <w:jc w:val="center"/>
                                <w:rPr>
                                  <w:rFonts w:ascii="Arial" w:hAnsi="Arial" w:cs="Arial"/>
                                  <w:b/>
                                  <w:sz w:val="22"/>
                                  <w:szCs w:val="22"/>
                                </w:rPr>
                              </w:pPr>
                              <w:r w:rsidRPr="00B707FC">
                                <w:rPr>
                                  <w:rFonts w:ascii="Arial" w:hAnsi="Arial" w:cs="Arial"/>
                                  <w:b/>
                                  <w:sz w:val="22"/>
                                  <w:szCs w:val="22"/>
                                </w:rPr>
                                <w:t xml:space="preserve">Lab </w:t>
                              </w:r>
                              <w:r>
                                <w:rPr>
                                  <w:rFonts w:ascii="Arial" w:hAnsi="Arial" w:cs="Arial"/>
                                  <w:b/>
                                  <w:sz w:val="22"/>
                                  <w:szCs w:val="22"/>
                                </w:rPr>
                                <w:br/>
                              </w:r>
                              <w:r w:rsidRPr="00B707FC">
                                <w:rPr>
                                  <w:rFonts w:ascii="Arial" w:hAnsi="Arial" w:cs="Arial"/>
                                  <w:b/>
                                  <w:sz w:val="22"/>
                                  <w:szCs w:val="22"/>
                                </w:rPr>
                                <w:t>Router</w:t>
                              </w:r>
                            </w:p>
                          </w:txbxContent>
                        </wps:txbx>
                        <wps:bodyPr rot="0" vert="horz" wrap="square" lIns="0" tIns="0" rIns="0" bIns="0" anchor="t" anchorCtr="0" upright="1">
                          <a:noAutofit/>
                        </wps:bodyPr>
                      </wps:wsp>
                    </wpc:wpc>
                  </a:graphicData>
                </a:graphic>
              </wp:inline>
            </w:drawing>
          </mc:Choice>
          <mc:Fallback>
            <w:pict>
              <v:group id="Canvas 147" o:spid="_x0000_s1026" editas="canvas" style="width:509.9pt;height:636.35pt;mso-position-horizontal-relative:char;mso-position-vertical-relative:line" coordsize="64757,80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757;height:80816;visibility:visible;mso-wrap-style:square">
                  <v:fill o:detectmouseclick="t"/>
                  <v:path o:connecttype="none"/>
                </v:shape>
                <v:group id="Group 149" o:spid="_x0000_s1028" style="position:absolute;left:40384;top:35109;width:9678;height:8567" coordorigin="7037,8517" coordsize="1044,9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Rectangle 150" o:spid="_x0000_s1029" style="position:absolute;left:7037;top:8517;width:1044;height: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shapetype id="_x0000_t202" coordsize="21600,21600" o:spt="202" path="m,l,21600r21600,l21600,xe">
                    <v:stroke joinstyle="miter"/>
                    <v:path gradientshapeok="t" o:connecttype="rect"/>
                  </v:shapetype>
                  <v:shape id="Text Box 151" o:spid="_x0000_s1030" type="#_x0000_t202" style="position:absolute;left:7237;top:9091;width:655;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gcy8MA&#10;AADaAAAADwAAAGRycy9kb3ducmV2LnhtbESPzWrDMBCE74G+g9hCL6GR20AwbhRTCoY2h0DsHnpc&#10;rK1tbK2MJf/k7aNAIMdhZr5h9uliOjHR4BrLCt42EQji0uqGKwW/RfYag3AeWWNnmRRcyEF6eFrt&#10;MdF25jNNua9EgLBLUEHtfZ9I6cqaDLqN7YmD928Hgz7IoZJ6wDnATSffo2gnDTYcFmrs6aumss1H&#10;o+Boi6w1/U+s7XQq4nY9/s35qNTL8/L5AcLT4h/he/tbK9jC7Uq4AfJw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Hgcy8MAAADaAAAADwAAAAAAAAAAAAAAAACYAgAAZHJzL2Rv&#10;d25yZXYueG1sUEsFBgAAAAAEAAQA9QAAAIgDAAAAAA==&#10;" filled="f" fillcolor="#ff9" stroked="f" strokeweight=".25pt">
                    <v:textbox inset="0,0,0,0">
                      <w:txbxContent>
                        <w:p w:rsidR="00F34457" w:rsidRPr="007C0E12" w:rsidRDefault="00F34457" w:rsidP="00280907">
                          <w:pPr>
                            <w:jc w:val="center"/>
                            <w:rPr>
                              <w:rFonts w:ascii="Arial" w:hAnsi="Arial" w:cs="Arial"/>
                              <w:b/>
                              <w:sz w:val="22"/>
                              <w:szCs w:val="22"/>
                            </w:rPr>
                          </w:pPr>
                          <w:r w:rsidRPr="007C0E12">
                            <w:rPr>
                              <w:rFonts w:ascii="Arial" w:hAnsi="Arial" w:cs="Arial"/>
                              <w:b/>
                              <w:sz w:val="22"/>
                              <w:szCs w:val="22"/>
                            </w:rPr>
                            <w:t>Breakout</w:t>
                          </w:r>
                          <w:r w:rsidRPr="007C0E12">
                            <w:rPr>
                              <w:rFonts w:ascii="Arial" w:hAnsi="Arial" w:cs="Arial"/>
                              <w:b/>
                              <w:sz w:val="22"/>
                              <w:szCs w:val="22"/>
                            </w:rPr>
                            <w:br/>
                            <w:t>Box</w:t>
                          </w:r>
                          <w:r w:rsidRPr="007C0E12">
                            <w:rPr>
                              <w:rFonts w:ascii="Arial" w:hAnsi="Arial" w:cs="Arial"/>
                              <w:b/>
                              <w:sz w:val="22"/>
                              <w:szCs w:val="22"/>
                            </w:rPr>
                            <w:br/>
                          </w:r>
                        </w:p>
                      </w:txbxContent>
                    </v:textbox>
                  </v:shape>
                </v:group>
                <v:group id="Group 152" o:spid="_x0000_s1031" style="position:absolute;left:1863;top:38085;width:22964;height:5442" coordorigin="2882,8838" coordsize="2477,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153" o:spid="_x0000_s1032" style="position:absolute;left:2882;top:8838;width:2477;height:5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shape id="Text Box 154" o:spid="_x0000_s1033" type="#_x0000_t202" style="position:absolute;left:3670;top:9233;width:883;height: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8IA&#10;AADaAAAADwAAAGRycy9kb3ducmV2LnhtbESPT4vCMBTE74LfIbwFL6KpHqRUoywLgnoQtt3DHh/N&#10;27a0eSlN+sdvbwRhj8PM/IY5nCbTiIE6V1lWsFlHIIhzqysuFPxk51UMwnlkjY1lUvAgB6fjfHbA&#10;RNuRv2lIfSEChF2CCkrv20RKl5dk0K1tSxy8P9sZ9EF2hdQdjgFuGrmNop00WHFYKLGlr5LyOu2N&#10;gpvNzrVpr7G2wz2L62X/O6a9UouP6XMPwtPk/8Pv9kUr2MHrSrgB8vg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D79TwgAAANoAAAAPAAAAAAAAAAAAAAAAAJgCAABkcnMvZG93&#10;bnJldi54bWxQSwUGAAAAAAQABAD1AAAAhwMAAAAA&#10;" filled="f" fillcolor="#ff9" stroked="f" strokeweight=".25pt">
                    <v:textbox inset="0,0,0,0">
                      <w:txbxContent>
                        <w:p w:rsidR="00F34457" w:rsidRPr="007C0E12" w:rsidRDefault="00F34457" w:rsidP="00280907">
                          <w:pPr>
                            <w:jc w:val="center"/>
                            <w:rPr>
                              <w:rFonts w:ascii="Arial" w:hAnsi="Arial" w:cs="Arial"/>
                              <w:b/>
                              <w:sz w:val="22"/>
                              <w:szCs w:val="22"/>
                            </w:rPr>
                          </w:pPr>
                          <w:r w:rsidRPr="007C0E12">
                            <w:rPr>
                              <w:rFonts w:ascii="Arial" w:hAnsi="Arial" w:cs="Arial"/>
                              <w:b/>
                              <w:sz w:val="22"/>
                              <w:szCs w:val="22"/>
                            </w:rPr>
                            <w:t>Patch Panel</w:t>
                          </w:r>
                        </w:p>
                      </w:txbxContent>
                    </v:textbox>
                  </v:shape>
                </v:group>
                <v:group id="Group 155" o:spid="_x0000_s1034" style="position:absolute;left:2827;top:39411;width:20860;height:1826" coordorigin="2986,8981" coordsize="2250,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156" o:spid="_x0000_s1035" style="position:absolute;left:2986;top:8981;width:198;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J7xMAA&#10;AADaAAAADwAAAGRycy9kb3ducmV2LnhtbERPS2vCQBC+C/0Pywi96cYWtUZXqUJBKB589OBtyE6T&#10;0Oxs2J2a9N93D4LHj++92vSuUTcKsfZsYDLOQBEX3tZcGricP0ZvoKIgW2w8k4E/irBZPw1WmFvf&#10;8ZFuJylVCuGYo4FKpM21jkVFDuPYt8SJ+/bBoSQYSm0DdincNfoly2baYc2pocKWdhUVP6dfZ6Dz&#10;2+vrdIGfu7lICP3XYXspFsY8D/v3JSihXh7iu3tvDaSt6Uq6AXr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fJ7xMAAAADaAAAADwAAAAAAAAAAAAAAAACYAgAAZHJzL2Rvd25y&#10;ZXYueG1sUEsFBgAAAAAEAAQA9QAAAIUDAAAAAA==&#10;" fillcolor="red"/>
                  <v:rect id="Rectangle 157" o:spid="_x0000_s1036" style="position:absolute;left:3243;top:8981;width:197;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AoHL4A&#10;AADaAAAADwAAAGRycy9kb3ducmV2LnhtbESPwQrCMBBE74L/EFbwIprqQbQaRQVBvIjVD1iatS02&#10;m9JEW/16Iwgeh5l5wyzXrSnFk2pXWFYwHkUgiFOrC84UXC/74QyE88gaS8uk4EUO1qtuZ4mxtg2f&#10;6Zn4TAQIuxgV5N5XsZQuzcmgG9mKOHg3Wxv0QdaZ1DU2AW5KOYmiqTRYcFjIsaJdTuk9eRgF26Yp&#10;bqd3woNjtm2PE9xf0JdK9XvtZgHCU+v/4V/7oBXM4Xsl3AC5+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1QKBy+AAAA2gAAAA8AAAAAAAAAAAAAAAAAmAIAAGRycy9kb3ducmV2&#10;LnhtbFBLBQYAAAAABAAEAPUAAACDAwAAAAA=&#10;" fillcolor="black"/>
                  <v:rect id="Rectangle 158" o:spid="_x0000_s1037" style="position:absolute;left:3499;top:8981;width:197;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kv+ccA&#10;AADbAAAADwAAAGRycy9kb3ducmV2LnhtbESPQU/CQBCF7yT+h82YcCGwhYOaykIMQgIXDSiJ3sbu&#10;0G3anS3dFeq/dw4m3mby3rz3zXzZ+0ZdqItVYAPTSQaKuAi24tLA+9tm/AAqJmSLTWAy8EMRloub&#10;wRxzG668p8shlUpCOOZowKXU5lrHwpHHOAktsWin0HlMsnalth1eJdw3epZld9pjxdLgsKWVo6I+&#10;fHsD5eh+9/wxS8fdZ+2+cL16Pb/UJ2OGt/3TI6hEffo3/11vreALvfwiA+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J5L/nHAAAA2wAAAA8AAAAAAAAAAAAAAAAAmAIAAGRy&#10;cy9kb3ducmV2LnhtbFBLBQYAAAAABAAEAPUAAACMAwAAAAA=&#10;" fillcolor="#0cf"/>
                  <v:rect id="Rectangle 159" o:spid="_x0000_s1038" style="position:absolute;left:3755;top:8981;width:196;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WKYsMA&#10;AADbAAAADwAAAGRycy9kb3ducmV2LnhtbERPTWsCMRC9C/0PYQpepGb1oLI1SrEV9KJoW2hv0824&#10;WXYz2W6irv/eCIK3ebzPmc5bW4kTNb5wrGDQT0AQZ04XnCv4+ly+TED4gKyxckwKLuRhPnvqTDHV&#10;7sw7Ou1DLmII+xQVmBDqVEqfGbLo+64mjtzBNRZDhE0udYPnGG4rOUySkbRYcGwwWNPCUFbuj1ZB&#10;3huv33+G4Xv9W5o//Fhs/zflQanuc/v2CiJQGx7iu3ul4/wB3H6JB8jZ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WKYsMAAADbAAAADwAAAAAAAAAAAAAAAACYAgAAZHJzL2Rv&#10;d25yZXYueG1sUEsFBgAAAAAEAAQA9QAAAIgDAAAAAA==&#10;" fillcolor="#0cf"/>
                  <v:rect id="Rectangle 160" o:spid="_x0000_s1039" style="position:absolute;left:4011;top:8981;width:196;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cUFcQA&#10;AADbAAAADwAAAGRycy9kb3ducmV2LnhtbERPS2vCQBC+C/0PyxS8SN2YQyvRVcQH6KWl2kK9jdkx&#10;G5KdjdlV03/fLRR6m4/vOdN5Z2txo9aXjhWMhgkI4tzpkgsFH4fN0xiED8gaa8ek4Js8zGcPvSlm&#10;2t35nW77UIgYwj5DBSaEJpPS54Ys+qFriCN3dq3FEGFbSN3iPYbbWqZJ8iwtlhwbDDa0NJRX+6tV&#10;UAxedquvNHzujpU54Xr5dnmtzkr1H7vFBESgLvyL/9xbHeen8PtLPEDO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3nFBXEAAAA2wAAAA8AAAAAAAAAAAAAAAAAmAIAAGRycy9k&#10;b3ducmV2LnhtbFBLBQYAAAAABAAEAPUAAACJAwAAAAA=&#10;" fillcolor="#0cf"/>
                  <v:rect id="Rectangle 161" o:spid="_x0000_s1040" style="position:absolute;left:4266;top:8981;width:198;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uxjsQA&#10;AADbAAAADwAAAGRycy9kb3ducmV2LnhtbERPTWsCMRC9C/6HMEIvolkVrKxGEdtCvVRqW9DbuBk3&#10;y24m202q679vCkJv83ifs1i1thIXanzhWMFomIAgzpwuOFfw+fEymIHwAVlj5ZgU3MjDatntLDDV&#10;7srvdNmHXMQQ9ikqMCHUqZQ+M2TRD11NHLmzayyGCJtc6gavMdxWcpwkU2mx4NhgsKaNoazc/1gF&#10;ef9x+3QYh6/tsTQnfN7svt/Ks1IPvXY9BxGoDf/iu/tVx/kT+PslHi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rsY7EAAAA2wAAAA8AAAAAAAAAAAAAAAAAmAIAAGRycy9k&#10;b3ducmV2LnhtbFBLBQYAAAAABAAEAPUAAACJAwAAAAA=&#10;" fillcolor="#0cf"/>
                  <v:rect id="Rectangle 162" o:spid="_x0000_s1041" style="position:absolute;left:4523;top:8981;width:198;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Ip+sQA&#10;AADbAAAADwAAAGRycy9kb3ducmV2LnhtbERPTWsCMRC9C/6HMEIvollFrKxGEdtCvVRqW9DbuBk3&#10;y24m202q679vCkJv83ifs1i1thIXanzhWMFomIAgzpwuOFfw+fEymIHwAVlj5ZgU3MjDatntLDDV&#10;7srvdNmHXMQQ9ikqMCHUqZQ+M2TRD11NHLmzayyGCJtc6gavMdxWcpwkU2mx4NhgsKaNoazc/1gF&#10;ef9x+3QYh6/tsTQnfN7svt/Ks1IPvXY9BxGoDf/iu/tVx/kT+PslHi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CKfrEAAAA2wAAAA8AAAAAAAAAAAAAAAAAmAIAAGRycy9k&#10;b3ducmV2LnhtbFBLBQYAAAAABAAEAPUAAACJAwAAAAA=&#10;" fillcolor="#0cf"/>
                  <v:rect id="Rectangle 163" o:spid="_x0000_s1042" style="position:absolute;left:4780;top:8981;width:198;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PFYMIA&#10;AADbAAAADwAAAGRycy9kb3ducmV2LnhtbERP32vCMBB+H/g/hBN8m6lCx1aNIuKGwmCsFnw9krMt&#10;NpfSpLbbX78MBnu7j+/nrbejbcSdOl87VrCYJyCItTM1lwqK8+vjMwgfkA02jknBF3nYbiYPa8yM&#10;G/iT7nkoRQxhn6GCKoQ2k9Lriiz6uWuJI3d1ncUQYVdK0+EQw20jl0nyJC3WHBsqbGlfkb7lvVWg&#10;X/rTUPLpA78Ln75d+oN+TwulZtNxtwIRaAz/4j/30cT5Kfz+Eg+Qm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Y8VgwgAAANsAAAAPAAAAAAAAAAAAAAAAAJgCAABkcnMvZG93&#10;bnJldi54bWxQSwUGAAAAAAQABAD1AAAAhwMAAAAA&#10;" fillcolor="silver"/>
                  <v:rect id="Rectangle 164" o:spid="_x0000_s1043" style="position:absolute;left:5038;top:8981;width:198;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5Q3cIA&#10;AADbAAAADwAAAGRycy9kb3ducmV2LnhtbERPTWsCMRC9C/6HMEJvmrUUK6tRRCiVHipVL95mN+Pu&#10;4maSbqKm/vqmUPA2j/c582U0rbhS5xvLCsajDARxaXXDlYLD/m04BeEDssbWMin4IQ/LRb83x1zb&#10;G3/RdRcqkULY56igDsHlUvqyJoN+ZB1x4k62MxgS7CqpO7ylcNPK5yybSIMNp4YaHa1rKs+7i1Fw&#10;+j67+H4Mrnj5+Lzb12J7L+JWqadBXM1ABIrhIf53b3SaP4G/X9I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3lDdwgAAANsAAAAPAAAAAAAAAAAAAAAAAJgCAABkcnMvZG93&#10;bnJldi54bWxQSwUGAAAAAAQABAD1AAAAhwMAAAAA&#10;" fillcolor="#ff9"/>
                </v:group>
                <v:group id="Group 165" o:spid="_x0000_s1044" style="position:absolute;left:1863;top:30103;width:22964;height:5442" coordorigin="7054,8141" coordsize="2476,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rect id="Rectangle 166" o:spid="_x0000_s1045" style="position:absolute;left:7054;top:8141;width:2476;height:5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rect id="Rectangle 167" o:spid="_x0000_s1046" style="position:absolute;left:7169;top:8221;width:198;height:1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168" o:spid="_x0000_s1047" style="position:absolute;left:7430;top:8222;width:197;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rect id="Rectangle 169" o:spid="_x0000_s1048" style="position:absolute;left:7691;top:8221;width:197;height:1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rect id="Rectangle 170" o:spid="_x0000_s1049" style="position:absolute;left:7951;top:8221;width:197;height:1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171" o:spid="_x0000_s1050" style="position:absolute;left:8212;top:8221;width:197;height:1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rect id="Rectangle 172" o:spid="_x0000_s1051" style="position:absolute;left:8473;top:8221;width:197;height:1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rect id="Rectangle 173" o:spid="_x0000_s1052" style="position:absolute;left:7178;top:8470;width:187;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174" o:spid="_x0000_s1053" style="position:absolute;left:7428;top:8470;width:197;height:1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rect id="Rectangle 175" o:spid="_x0000_s1054" style="position:absolute;left:7689;top:8470;width:197;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V8QA&#10;AADbAAAADwAAAGRycy9kb3ducmV2LnhtbESPQWvCQBSE7wX/w/IKvTWbpmBrdBVRLPZokktvz+wz&#10;SZt9G7KrSf31bqHgcZiZb5jFajStuFDvGssKXqIYBHFpdcOVgiLfPb+DcB5ZY2uZFPySg9Vy8rDA&#10;VNuBD3TJfCUChF2KCmrvu1RKV9Zk0EW2Iw7eyfYGfZB9JXWPQ4CbViZxPJUGGw4LNXa0qan8yc5G&#10;wbFJCrwe8o/YzHav/nPMv89fW6WeHsf1HISn0d/D/+29VpC8wd+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H1fEAAAA2wAAAA8AAAAAAAAAAAAAAAAAmAIAAGRycy9k&#10;b3ducmV2LnhtbFBLBQYAAAAABAAEAPUAAACJAwAAAAA=&#10;"/>
                  <v:rect id="Rectangle 176" o:spid="_x0000_s1055" style="position:absolute;left:7949;top:8470;width:198;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rect id="Rectangle 177" o:spid="_x0000_s1056" style="position:absolute;left:8211;top:8470;width:197;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rect id="Rectangle 178" o:spid="_x0000_s1057" style="position:absolute;left:8472;top:8470;width:197;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shape id="Text Box 179" o:spid="_x0000_s1058" type="#_x0000_t202" style="position:absolute;left:8697;top:8172;width:798;height:5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KEt8QA&#10;AADbAAAADwAAAGRycy9kb3ducmV2LnhtbESPT2vCQBTE74LfYXmCF6kbLZSQZhURhNZDoYmHHh/Z&#10;1yQk+zZkN3/67buC4HGYmd8w6XE2rRipd7VlBbttBIK4sLrmUsEtv7zEIJxH1thaJgV/5OB4WC5S&#10;TLSd+JvGzJciQNglqKDyvkukdEVFBt3WdsTB+7W9QR9kX0rd4xTgppX7KHqTBmsOCxV2dK6oaLLB&#10;KLja/NKY7jPWdvzK42Yz/EzZoNR6NZ/eQXia/TP8aH9oBa87uH8JP0A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ihLfEAAAA2wAAAA8AAAAAAAAAAAAAAAAAmAIAAGRycy9k&#10;b3ducmV2LnhtbFBLBQYAAAAABAAEAPUAAACJAwAAAAA=&#10;" filled="f" fillcolor="#ff9" stroked="f" strokeweight=".25pt">
                    <v:textbox inset="0,0,0,0">
                      <w:txbxContent>
                        <w:p w:rsidR="00F34457" w:rsidRPr="007C0E12" w:rsidRDefault="00F34457" w:rsidP="00280907">
                          <w:pPr>
                            <w:jc w:val="center"/>
                            <w:rPr>
                              <w:rFonts w:ascii="Arial" w:hAnsi="Arial" w:cs="Arial"/>
                              <w:b/>
                              <w:sz w:val="22"/>
                              <w:szCs w:val="22"/>
                            </w:rPr>
                          </w:pPr>
                          <w:r w:rsidRPr="007C0E12">
                            <w:rPr>
                              <w:rFonts w:ascii="Arial" w:hAnsi="Arial" w:cs="Arial"/>
                              <w:b/>
                              <w:sz w:val="22"/>
                              <w:szCs w:val="22"/>
                            </w:rPr>
                            <w:t>Pod</w:t>
                          </w:r>
                          <w:r w:rsidRPr="007C0E12">
                            <w:rPr>
                              <w:rFonts w:ascii="Arial" w:hAnsi="Arial" w:cs="Arial"/>
                              <w:b/>
                              <w:sz w:val="22"/>
                              <w:szCs w:val="22"/>
                            </w:rPr>
                            <w:br/>
                            <w:t>Switch</w:t>
                          </w:r>
                        </w:p>
                      </w:txbxContent>
                    </v:textbox>
                  </v:shape>
                </v:group>
                <v:group id="Group 180" o:spid="_x0000_s1059" style="position:absolute;left:1863;top:22491;width:22964;height:5433" coordorigin="2759,6808" coordsize="2476,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rect id="Rectangle 181" o:spid="_x0000_s1060" style="position:absolute;left:2759;top:6808;width:2476;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group id="Group 182" o:spid="_x0000_s1061" style="position:absolute;left:2822;top:6883;width:434;height:401" coordorigin="7117,7397" coordsize="433,4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rect id="Rectangle 183" o:spid="_x0000_s1062" style="position:absolute;left:7234;top:7397;width:198;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shape id="Text Box 184" o:spid="_x0000_s1063" type="#_x0000_t202" style="position:absolute;left:7117;top:7650;width:433;height: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GP8UA&#10;AADbAAAADwAAAGRycy9kb3ducmV2LnhtbESPT2vCQBTE7wW/w/IEb3U3tkSNriJCoT30j1Hw+sg+&#10;k2D2bcyumn77bqHQ4zAzv2GW69424kadrx1rSMYKBHHhTM2lhsP+5XEGwgdkg41j0vBNHtarwcMS&#10;M+PuvKNbHkoRIewz1FCF0GZS+qIii37sWuLonVxnMUTZldJ0eI9w28iJUqm0WHNcqLClbUXFOb9a&#10;DZO39Ov96NTlc/r8Eay6mCRP5lqPhv1mASJQH/7Df+1Xo+Ephd8v8QfI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40Y/xQAAANsAAAAPAAAAAAAAAAAAAAAAAJgCAABkcnMv&#10;ZG93bnJldi54bWxQSwUGAAAAAAQABAD1AAAAigMAAAAA&#10;" fillcolor="#ff9" strokeweight=".25pt">
                      <v:textbox inset="0,0,0,0">
                        <w:txbxContent>
                          <w:p w:rsidR="00F34457" w:rsidRPr="007C0E12" w:rsidRDefault="00F34457" w:rsidP="00280907">
                            <w:pPr>
                              <w:jc w:val="center"/>
                              <w:rPr>
                                <w:rFonts w:ascii="Arial" w:hAnsi="Arial" w:cs="Arial"/>
                                <w:b/>
                                <w:sz w:val="22"/>
                                <w:szCs w:val="22"/>
                              </w:rPr>
                            </w:pPr>
                            <w:r w:rsidRPr="007C0E12">
                              <w:rPr>
                                <w:rFonts w:ascii="Arial" w:hAnsi="Arial" w:cs="Arial"/>
                                <w:b/>
                                <w:sz w:val="22"/>
                                <w:szCs w:val="22"/>
                              </w:rPr>
                              <w:t>Fa0/1</w:t>
                            </w:r>
                          </w:p>
                        </w:txbxContent>
                      </v:textbox>
                    </v:shape>
                  </v:group>
                  <v:group id="Group 185" o:spid="_x0000_s1064" style="position:absolute;left:3317;top:6883;width:431;height:403" coordorigin="7611,7397" coordsize="432,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rect id="Rectangle 186" o:spid="_x0000_s1065" style="position:absolute;left:7728;top:7397;width:197;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v:shape id="Text Box 187" o:spid="_x0000_s1066" type="#_x0000_t202" style="position:absolute;left:7611;top:7651;width:432;height: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zSTcUA&#10;AADbAAAADwAAAGRycy9kb3ducmV2LnhtbESPQWvCQBSE70L/w/IKvZndWLE1ukopFNqD2kbB6yP7&#10;moRm38bsVuO/dwXB4zAz3zDzZW8bcaTO1441pIkCQVw4U3OpYbf9GL6C8AHZYOOYNJzJw3LxMJhj&#10;ZtyJf+iYh1JECPsMNVQhtJmUvqjIok9cSxy9X9dZDFF2pTQdniLcNnKk1ERarDkuVNjSe0XFX/5v&#10;NYy+Jt+rvVOHzct4Haw6mDRPp1o/PfZvMxCB+nAP39qfRsPzFK5f4g+Qi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fNJNxQAAANsAAAAPAAAAAAAAAAAAAAAAAJgCAABkcnMv&#10;ZG93bnJldi54bWxQSwUGAAAAAAQABAD1AAAAigMAAAAA&#10;" fillcolor="#ff9" strokeweight=".25pt">
                      <v:textbox inset="0,0,0,0">
                        <w:txbxContent>
                          <w:p w:rsidR="00F34457" w:rsidRPr="007C0E12" w:rsidRDefault="00F34457" w:rsidP="00280907">
                            <w:pPr>
                              <w:jc w:val="center"/>
                              <w:rPr>
                                <w:rFonts w:ascii="Arial" w:hAnsi="Arial" w:cs="Arial"/>
                                <w:b/>
                                <w:sz w:val="22"/>
                                <w:szCs w:val="22"/>
                              </w:rPr>
                            </w:pPr>
                            <w:r w:rsidRPr="007C0E12">
                              <w:rPr>
                                <w:rFonts w:ascii="Arial" w:hAnsi="Arial" w:cs="Arial"/>
                                <w:b/>
                                <w:sz w:val="22"/>
                                <w:szCs w:val="22"/>
                              </w:rPr>
                              <w:t>Fa0/0</w:t>
                            </w:r>
                          </w:p>
                        </w:txbxContent>
                      </v:textbox>
                    </v:shape>
                  </v:group>
                  <v:group id="Group 188" o:spid="_x0000_s1067" style="position:absolute;left:4559;top:6880;width:617;height:406" coordorigin="8854,7415" coordsize="617,4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rect id="Rectangle 189" o:spid="_x0000_s1068" style="position:absolute;left:9055;top:7415;width:197;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v:shape id="Text Box 190" o:spid="_x0000_s1069" type="#_x0000_t202" style="position:absolute;left:8854;top:7669;width:617;height: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r7sQA&#10;AADbAAAADwAAAGRycy9kb3ducmV2LnhtbESPQYvCMBSE74L/ITzBi2i6sixSjSLFRQUvq168PZtn&#10;W21eShNr/fcbQfA4zMw3zGzRmlI0VLvCsoKvUQSCOLW64EzB8fA7nIBwHlljaZkUPMnBYt7tzDDW&#10;9sF/1Ox9JgKEXYwKcu+rWEqX5mTQjWxFHLyLrQ36IOtM6hofAW5KOY6iH2mw4LCQY0VJTultfzcK&#10;dtdTsr6m5/XhvGu2g2TVPCf6olS/1y6nIDy1/hN+tzdawfcYXl/CD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ra+7EAAAA2wAAAA8AAAAAAAAAAAAAAAAAmAIAAGRycy9k&#10;b3ducmV2LnhtbFBLBQYAAAAABAAEAPUAAACJAwAAAAA=&#10;" fillcolor="#cff" strokeweight=".25pt">
                      <v:textbox inset="0,0,0,0">
                        <w:txbxContent>
                          <w:p w:rsidR="00F34457" w:rsidRPr="007C0E12" w:rsidRDefault="00F34457" w:rsidP="00280907">
                            <w:pPr>
                              <w:jc w:val="center"/>
                              <w:rPr>
                                <w:rFonts w:ascii="Arial" w:hAnsi="Arial" w:cs="Arial"/>
                                <w:b/>
                                <w:sz w:val="22"/>
                                <w:szCs w:val="22"/>
                              </w:rPr>
                            </w:pPr>
                            <w:r w:rsidRPr="007C0E12">
                              <w:rPr>
                                <w:rFonts w:ascii="Arial" w:hAnsi="Arial" w:cs="Arial"/>
                                <w:b/>
                                <w:sz w:val="22"/>
                                <w:szCs w:val="22"/>
                              </w:rPr>
                              <w:t>Console</w:t>
                            </w:r>
                          </w:p>
                        </w:txbxContent>
                      </v:textbox>
                    </v:shape>
                  </v:group>
                  <v:shape id="Text Box 191" o:spid="_x0000_s1070" type="#_x0000_t202" style="position:absolute;left:3772;top:6835;width:761;height: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rMJsQA&#10;AADbAAAADwAAAGRycy9kb3ducmV2LnhtbESPT2vCQBTE7wW/w/IEL0U3tkVCdBURhLaHQhMPHh/Z&#10;ZxKSfRuymz9++64g9DjMzG+Y3WEyjRioc5VlBetVBII4t7riQsElOy9jEM4ja2wsk4I7OTjsZy87&#10;TLQd+ZeG1BciQNglqKD0vk2kdHlJBt3KtsTBu9nOoA+yK6TucAxw08i3KNpIgxWHhRJbOpWU12lv&#10;FHzb7Fyb9ivWdvjJ4vq1v45pr9RiPh23IDxN/j/8bH9qBR/v8PgSfoD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6zCbEAAAA2wAAAA8AAAAAAAAAAAAAAAAAmAIAAGRycy9k&#10;b3ducmV2LnhtbFBLBQYAAAAABAAEAPUAAACJAwAAAAA=&#10;" filled="f" fillcolor="#ff9" stroked="f" strokeweight=".25pt">
                    <v:textbox inset="0,0,0,0">
                      <w:txbxContent>
                        <w:p w:rsidR="00F34457" w:rsidRPr="007C0E12" w:rsidRDefault="00F34457" w:rsidP="00280907">
                          <w:pPr>
                            <w:jc w:val="center"/>
                            <w:rPr>
                              <w:rFonts w:ascii="Arial" w:hAnsi="Arial" w:cs="Arial"/>
                              <w:b/>
                              <w:sz w:val="22"/>
                              <w:szCs w:val="22"/>
                            </w:rPr>
                          </w:pPr>
                          <w:r w:rsidRPr="007C0E12">
                            <w:rPr>
                              <w:rFonts w:ascii="Arial" w:hAnsi="Arial" w:cs="Arial"/>
                              <w:b/>
                              <w:sz w:val="22"/>
                              <w:szCs w:val="22"/>
                            </w:rPr>
                            <w:t>Pod</w:t>
                          </w:r>
                          <w:r w:rsidRPr="007C0E12">
                            <w:rPr>
                              <w:rFonts w:ascii="Arial" w:hAnsi="Arial" w:cs="Arial"/>
                              <w:b/>
                              <w:sz w:val="22"/>
                              <w:szCs w:val="22"/>
                            </w:rPr>
                            <w:br/>
                            <w:t xml:space="preserve">Router </w:t>
                          </w:r>
                          <w:r w:rsidRPr="007C0E12">
                            <w:rPr>
                              <w:rFonts w:ascii="Arial" w:hAnsi="Arial" w:cs="Arial"/>
                              <w:b/>
                              <w:sz w:val="22"/>
                              <w:szCs w:val="22"/>
                            </w:rPr>
                            <w:br/>
                            <w:t>(Rear)</w:t>
                          </w:r>
                          <w:r w:rsidRPr="007C0E12">
                            <w:rPr>
                              <w:rFonts w:ascii="Arial" w:hAnsi="Arial" w:cs="Arial"/>
                              <w:b/>
                              <w:sz w:val="22"/>
                              <w:szCs w:val="22"/>
                            </w:rPr>
                            <w:br/>
                          </w:r>
                        </w:p>
                      </w:txbxContent>
                    </v:textbox>
                  </v:shape>
                </v:group>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192" o:spid="_x0000_s1071" type="#_x0000_t38" style="position:absolute;left:2827;top:24104;width:705;height:16225;rotation:180;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Zd1MUAAADbAAAADwAAAGRycy9kb3ducmV2LnhtbESPzWrDMBCE74W8g9hCbrHcYpzgRAkl&#10;aaC0veSH+LqxNraptTKWartvXxUCPQ4z8w2z2oymET11rras4CmKQRAXVtdcKjif9rMFCOeRNTaW&#10;ScEPOdisJw8rzLQd+ED90ZciQNhlqKDyvs2kdEVFBl1kW+Lg3Wxn0AfZlVJ3OAS4aeRzHKfSYM1h&#10;ocKWthUVX8dvo4DL4oyX/OPTpNd5Pd8O6e41f1dq+ji+LEF4Gv1/+N5+0wqSBP6+hB8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yZd1MUAAADbAAAADwAAAAAAAAAA&#10;AAAAAAChAgAAZHJzL2Rvd25yZXYueG1sUEsFBgAAAAAEAAQA+QAAAJMDAAAAAA==&#10;" adj="91654" strokecolor="blue" strokeweight="2pt">
                  <v:stroke startarrow="diamond" endarrow="diamond"/>
                </v:shape>
                <v:shape id="AutoShape 193" o:spid="_x0000_s1072" type="#_x0000_t38" style="position:absolute;left:5155;top:36073;width:4422;height:2253;rotation:90;flip:x;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4lAsUAAADbAAAADwAAAGRycy9kb3ducmV2LnhtbESPQUsDMRSE70L/Q3gFb/Zt1UpZm5ZS&#10;EQS9WLXg7bF53SzdvKxJul399UYoeBxm5htmsRpcq3oOsfGiYTopQLFU3jRSa3h/e7yag4qJxFDr&#10;hTV8c4TVcnSxoNL4k7xyv021yhCJJWmwKXUlYqwsO4oT37Fkb++Do5RlqNEEOmW4a/G6KO7QUSN5&#10;wVLHG8vVYXt0GnDzLDfB4ufsBeWjn379HI67B60vx8P6HlTiIf2Hz+0no+F2Bn9f8g/A5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I4lAsUAAADbAAAADwAAAAAAAAAA&#10;AAAAAAChAgAAZHJzL2Rvd25yZXYueG1sUEsFBgAAAAAEAAQA+QAAAJMDAAAAAA==&#10;" adj="10785" strokecolor="blue" strokeweight="2pt">
                  <v:stroke startarrow="diamond" endarrow="diamond"/>
                </v:shape>
                <v:shape id="AutoShape 194" o:spid="_x0000_s1073" type="#_x0000_t38" style="position:absolute;left:7555;top:36092;width:4431;height:2198;rotation:90;flip:x;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JQcUAAADbAAAADwAAAGRycy9kb3ducmV2LnhtbESPQWvCQBSE74X+h+UJXkrdVKqxaVYp&#10;guC10YLH1+xrEsy+TXfXGP313YLgcZiZb5h8NZhW9OR8Y1nByyQBQVxa3XClYL/bPC9A+ICssbVM&#10;Ci7kYbV8fMgx0/bMn9QXoRIRwj5DBXUIXSalL2sy6Ce2I47ej3UGQ5SuktrhOcJNK6dJMpcGG44L&#10;NXa0rqk8FiejIP29Fk+75uDSrU+Gt+vX92xxSJUaj4aPdxCBhnAP39pbreB1Dv9f4g+Q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2/JQcUAAADbAAAADwAAAAAAAAAA&#10;AAAAAAChAgAAZHJzL2Rvd25yZXYueG1sUEsFBgAAAAAEAAQA+QAAAJMDAAAAAA==&#10;" adj="10800" strokecolor="blue" strokeweight="2pt">
                  <v:stroke startarrow="diamond" endarrow="diamond"/>
                </v:shape>
                <v:shape id="AutoShape 195" o:spid="_x0000_s1074" type="#_x0000_t38" style="position:absolute;left:9947;top:36111;width:4431;height:2160;rotation:90;flip:x;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Ns2sUAAADbAAAADwAAAGRycy9kb3ducmV2LnhtbESPQWvCQBSE70L/w/IEL6KbStvYNBsp&#10;BcGrsYLH1+xrEsy+TXe3Gv31XaHgcZiZb5h8NZhOnMj51rKCx3kCgriyuuVaweduPVuC8AFZY2eZ&#10;FFzIw6p4GOWYaXvmLZ3KUIsIYZ+hgiaEPpPSVw0Z9HPbE0fv2zqDIUpXS+3wHOGmk4skeZEGW44L&#10;Dfb00VB1LH+NgvTnWk537cGlG58Mr9f91/PykCo1GQ/vbyACDeEe/m9vtIKnFG5f4g+Q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CNs2sUAAADbAAAADwAAAAAAAAAA&#10;AAAAAAChAgAAZHJzL2Rvd25yZXYueG1sUEsFBgAAAAAEAAQA+QAAAJMDAAAAAA==&#10;" adj="10800" strokecolor="blue" strokeweight="2pt">
                  <v:stroke startarrow="diamond" endarrow="diamond"/>
                </v:shape>
                <v:shapetype id="_x0000_t37" coordsize="21600,21600" o:spt="37" o:oned="t" path="m,c10800,,21600,10800,21600,21600e" filled="f">
                  <v:path arrowok="t" fillok="f" o:connecttype="none"/>
                  <o:lock v:ext="edit" shapetype="t"/>
                </v:shapetype>
                <v:shape id="AutoShape 196" o:spid="_x0000_s1075" type="#_x0000_t37" style="position:absolute;left:6257;top:24114;width:1864;height:6740;rotation:180;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IK78AAADbAAAADwAAAGRycy9kb3ducmV2LnhtbERPTYvCMBC9C/6HMAt703RdEekaRURl&#10;b6IWz2Mz21SbSW2i7f57cxA8Pt73bNHZSjyo8aVjBV/DBARx7nTJhYLsuBlMQfiArLFyTAr+ycNi&#10;3u/NMNWu5T09DqEQMYR9igpMCHUqpc8NWfRDVxNH7s81FkOETSF1g20Mt5UcJclEWiw5NhisaWUo&#10;vx7uVsHulLnz5Ru3t+wysdd6mbRo1kp9fnTLHxCBuvAWv9y/WsE4jo1f4g+Q8y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cxIK78AAADbAAAADwAAAAAAAAAAAAAAAACh&#10;AgAAZHJzL2Rvd25yZXYueG1sUEsFBgAAAAAEAAQA+QAAAI0DAAAAAA==&#10;" strokecolor="blue" strokeweight="2pt">
                  <v:stroke startarrow="diamond" endarrow="diamond"/>
                </v:shape>
                <v:shape id="AutoShape 197" o:spid="_x0000_s1076" type="#_x0000_t38" style="position:absolute;left:22250;top:24077;width:1437;height:16252;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nN/sUAAADbAAAADwAAAGRycy9kb3ducmV2LnhtbESPzWrDMBCE74W+g9hCLyGWU0p/3Cih&#10;JBR8jNMemttibWURa2UsJVH79FEg0OMwM98w82VyvTjSGKxnBbOiBEHcem3ZKPj6/Ji+gAgRWWPv&#10;mRT8UoDl4vZmjpX2J27ouI1GZAiHChV0MQ6VlKHtyGEo/ECcvR8/OoxZjkbqEU8Z7nr5UJZP0qHl&#10;vNDhQKuO2v324BQ87823/dvVm5k1etWkZlKv00Sp+7v0/gYiUor/4Wu71goeX+HyJf8AuT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nnN/sUAAADbAAAADwAAAAAAAAAA&#10;AAAAAAChAgAAZHJzL2Rvd25yZXYueG1sUEsFBgAAAAAEAAQA+QAAAJMDAAAAAA==&#10;" adj="56007" strokecolor="blue" strokeweight="2pt">
                  <v:stroke startarrow="diamond" endarrow="diamond"/>
                </v:shape>
                <v:shape id="Text Box 198" o:spid="_x0000_s1077" type="#_x0000_t202" style="position:absolute;left:15742;top:29899;width:7036;height:49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HEjMAA&#10;AADbAAAADwAAAGRycy9kb3ducmV2LnhtbERPy4rCMBTdC/MP4QpuZEwdUEo1igwIziwEWxezvDTX&#10;trS5KU368O8nC8Hl4bz3x8k0YqDOVZYVrFcRCOLc6ooLBffs/BmDcB5ZY2OZFDzJwfHwMdtjou3I&#10;NxpSX4gQwi5BBaX3bSKly0sy6Fa2JQ7cw3YGfYBdIXWHYwg3jfyKoq00WHFoKLGl75LyOu2Ngl+b&#10;nWvT/sTaDtcsrpf935j2Si3m02kHwtPk3+KX+6IVbML68CX8AHn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DHEjMAAAADbAAAADwAAAAAAAAAAAAAAAACYAgAAZHJzL2Rvd25y&#10;ZXYueG1sUEsFBgAAAAAEAAQA9QAAAIUDAAAAAA==&#10;" filled="f" fillcolor="#ff9" stroked="f" strokeweight=".25pt">
                  <v:textbox inset="0,0,0,0">
                    <w:txbxContent>
                      <w:p w:rsidR="00F34457" w:rsidRDefault="00F34457"/>
                    </w:txbxContent>
                  </v:textbox>
                </v:shape>
                <v:shape id="Text Box 199" o:spid="_x0000_s1078" type="#_x0000_t202" style="position:absolute;left:46039;top:760;width:12794;height:7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jI+sMA&#10;AADbAAAADwAAAGRycy9kb3ducmV2LnhtbESPzWvCQBTE7wX/h+UJ3urGgK3ErCJ+gNfGHnp8ZF8+&#10;NPs2ya6a/PduodDjMDO/YdLtYBrxoN7VlhUs5hEI4tzqmksF35fT+wqE88gaG8ukYCQH283kLcVE&#10;2yd/0SPzpQgQdgkqqLxvEyldXpFBN7ctcfAK2xv0Qfal1D0+A9w0Mo6iD2mw5rBQYUv7ivJbdjcK&#10;9Gfc5f6Wjdn1VHA3Hi9l+3NQajYddmsQngb/H/5rn7WC5QJ+v4QfID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ZjI+sMAAADbAAAADwAAAAAAAAAAAAAAAACYAgAAZHJzL2Rv&#10;d25yZXYueG1sUEsFBgAAAAAEAAQA9QAAAIgDAAAAAA==&#10;" stroked="f" strokeweight=".5pt">
                  <v:textbox inset="0,0,0,0">
                    <w:txbxContent>
                      <w:p w:rsidR="00F34457" w:rsidRPr="00D40E05" w:rsidRDefault="00F34457" w:rsidP="00280907">
                        <w:pPr>
                          <w:jc w:val="center"/>
                          <w:rPr>
                            <w:rFonts w:ascii="Arial" w:hAnsi="Arial" w:cs="Arial"/>
                            <w:b/>
                            <w:sz w:val="20"/>
                            <w:szCs w:val="20"/>
                            <w:u w:val="single"/>
                          </w:rPr>
                        </w:pPr>
                        <w:proofErr w:type="spellStart"/>
                        <w:r w:rsidRPr="00D40E05">
                          <w:rPr>
                            <w:rFonts w:ascii="Arial" w:hAnsi="Arial" w:cs="Arial"/>
                            <w:b/>
                            <w:sz w:val="20"/>
                            <w:szCs w:val="20"/>
                            <w:u w:val="single"/>
                          </w:rPr>
                          <w:t>Pod</w:t>
                        </w:r>
                        <w:r w:rsidRPr="00D40E05">
                          <w:rPr>
                            <w:rFonts w:ascii="Arial" w:hAnsi="Arial" w:cs="Arial"/>
                            <w:b/>
                            <w:color w:val="FF0000"/>
                            <w:sz w:val="20"/>
                            <w:szCs w:val="20"/>
                            <w:u w:val="single"/>
                          </w:rPr>
                          <w:t>x</w:t>
                        </w:r>
                        <w:r w:rsidRPr="00D40E05">
                          <w:rPr>
                            <w:rFonts w:ascii="Arial" w:hAnsi="Arial" w:cs="Arial"/>
                            <w:b/>
                            <w:sz w:val="20"/>
                            <w:szCs w:val="20"/>
                            <w:u w:val="single"/>
                          </w:rPr>
                          <w:t>Server</w:t>
                        </w:r>
                        <w:proofErr w:type="spellEnd"/>
                      </w:p>
                      <w:p w:rsidR="00F34457" w:rsidRPr="00D40E05" w:rsidRDefault="00F34457" w:rsidP="00280907">
                        <w:pPr>
                          <w:rPr>
                            <w:rFonts w:ascii="Arial" w:hAnsi="Arial" w:cs="Arial"/>
                            <w:b/>
                            <w:sz w:val="20"/>
                            <w:szCs w:val="20"/>
                          </w:rPr>
                        </w:pPr>
                        <w:proofErr w:type="spellStart"/>
                        <w:r w:rsidRPr="00D40E05">
                          <w:rPr>
                            <w:rFonts w:ascii="Arial" w:hAnsi="Arial" w:cs="Arial"/>
                            <w:b/>
                            <w:sz w:val="20"/>
                            <w:szCs w:val="20"/>
                          </w:rPr>
                          <w:t>Addr</w:t>
                        </w:r>
                        <w:proofErr w:type="spellEnd"/>
                        <w:r w:rsidRPr="00D40E05">
                          <w:rPr>
                            <w:rFonts w:ascii="Arial" w:hAnsi="Arial" w:cs="Arial"/>
                            <w:b/>
                            <w:sz w:val="20"/>
                            <w:szCs w:val="20"/>
                          </w:rPr>
                          <w:t>:  190.111.</w:t>
                        </w:r>
                        <w:r w:rsidRPr="00D40E05">
                          <w:rPr>
                            <w:rFonts w:ascii="Arial" w:hAnsi="Arial" w:cs="Arial"/>
                            <w:b/>
                            <w:color w:val="FF0000"/>
                            <w:sz w:val="20"/>
                            <w:szCs w:val="20"/>
                          </w:rPr>
                          <w:t>x</w:t>
                        </w:r>
                        <w:r w:rsidRPr="00D40E05">
                          <w:rPr>
                            <w:rFonts w:ascii="Arial" w:hAnsi="Arial" w:cs="Arial"/>
                            <w:b/>
                            <w:sz w:val="20"/>
                            <w:szCs w:val="20"/>
                          </w:rPr>
                          <w:t>.1</w:t>
                        </w:r>
                      </w:p>
                      <w:p w:rsidR="00F34457" w:rsidRPr="00D40E05" w:rsidRDefault="00F34457" w:rsidP="00280907">
                        <w:pPr>
                          <w:rPr>
                            <w:rFonts w:ascii="Arial" w:hAnsi="Arial" w:cs="Arial"/>
                            <w:b/>
                            <w:sz w:val="20"/>
                            <w:szCs w:val="20"/>
                          </w:rPr>
                        </w:pPr>
                        <w:r w:rsidRPr="00D40E05">
                          <w:rPr>
                            <w:rFonts w:ascii="Arial" w:hAnsi="Arial" w:cs="Arial"/>
                            <w:b/>
                            <w:sz w:val="20"/>
                            <w:szCs w:val="20"/>
                          </w:rPr>
                          <w:t>Mask:  255.255.255.0</w:t>
                        </w:r>
                      </w:p>
                      <w:p w:rsidR="00F34457" w:rsidRPr="00D40E05" w:rsidRDefault="00F34457" w:rsidP="00280907">
                        <w:pPr>
                          <w:rPr>
                            <w:rFonts w:ascii="Arial" w:hAnsi="Arial" w:cs="Arial"/>
                            <w:b/>
                            <w:sz w:val="20"/>
                            <w:szCs w:val="20"/>
                          </w:rPr>
                        </w:pPr>
                        <w:r w:rsidRPr="00D40E05">
                          <w:rPr>
                            <w:rFonts w:ascii="Arial" w:hAnsi="Arial" w:cs="Arial"/>
                            <w:b/>
                            <w:sz w:val="20"/>
                            <w:szCs w:val="20"/>
                          </w:rPr>
                          <w:t>GW:    190.111.</w:t>
                        </w:r>
                        <w:r w:rsidRPr="00D40E05">
                          <w:rPr>
                            <w:rFonts w:ascii="Arial" w:hAnsi="Arial" w:cs="Arial"/>
                            <w:b/>
                            <w:color w:val="FF0000"/>
                            <w:sz w:val="20"/>
                            <w:szCs w:val="20"/>
                          </w:rPr>
                          <w:t>x</w:t>
                        </w:r>
                        <w:r w:rsidRPr="00D40E05">
                          <w:rPr>
                            <w:rFonts w:ascii="Arial" w:hAnsi="Arial" w:cs="Arial"/>
                            <w:b/>
                            <w:sz w:val="20"/>
                            <w:szCs w:val="20"/>
                          </w:rPr>
                          <w:t>.254</w:t>
                        </w:r>
                      </w:p>
                      <w:p w:rsidR="00F34457" w:rsidRPr="00D40E05" w:rsidRDefault="00F34457" w:rsidP="00280907">
                        <w:pPr>
                          <w:rPr>
                            <w:rFonts w:ascii="Arial" w:hAnsi="Arial" w:cs="Arial"/>
                            <w:b/>
                            <w:sz w:val="20"/>
                            <w:szCs w:val="20"/>
                          </w:rPr>
                        </w:pPr>
                        <w:r w:rsidRPr="00D40E05">
                          <w:rPr>
                            <w:rFonts w:ascii="Arial" w:hAnsi="Arial" w:cs="Arial"/>
                            <w:b/>
                            <w:sz w:val="20"/>
                            <w:szCs w:val="20"/>
                          </w:rPr>
                          <w:t>DNS:   127.0.0.1</w:t>
                        </w:r>
                      </w:p>
                      <w:p w:rsidR="00F34457" w:rsidRPr="00D40E05" w:rsidRDefault="00F34457" w:rsidP="00280907">
                        <w:pPr>
                          <w:rPr>
                            <w:sz w:val="20"/>
                            <w:szCs w:val="20"/>
                          </w:rPr>
                        </w:pPr>
                      </w:p>
                    </w:txbxContent>
                  </v:textbox>
                </v:shape>
                <v:shape id="tower" o:spid="_x0000_s1079" style="position:absolute;left:35090;top:8705;width:3736;height:7417;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NjZcIA&#10;AADbAAAADwAAAGRycy9kb3ducmV2LnhtbESPQWvCQBSE74X+h+UJvRTdVFBsdJVSEHqTRu35kX3J&#10;BrPvhew2pv/eLQgeh5n5htnsRt+qgfrQCBt4m2WgiEuxDdcGTsf9dAUqRGSLrTAZ+KMAu+3z0wZz&#10;K1f+pqGItUoQDjkacDF2udahdOQxzKQjTl4lvceYZF9r2+M1wX2r51m21B4bTgsOO/p0VF6KX2/g&#10;UBXL/dkPrhCJZ/l5p5OuXo15mYwfa1CRxvgI39tf1sBiDv9f0g/Q2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M2NlwgAAANsAAAAPAAAAAAAAAAAAAAAAAJgCAABkcnMvZG93&#10;bnJldi54bWxQSwUGAAAAAAQABAD1AAAAhwMAAAAA&#10;" path="m,2184l6664,r4136,l21600,r,11649l21600,19416r-6434,2184l10570,21600,,21600,,11528,,2184xem,2184r,l14706,2184,21600,m,2184r14706,l14706,5339r,12135l14706,21600m1149,3034r12179,l13328,3519r-12179,l1149,3034t,1456l13328,4490r,364l1149,4854r,-364m1149,5946r12179,l13328,6310r-12179,l1149,5946e">
                  <v:stroke joinstyle="miter"/>
                  <v:path o:extrusionok="f" o:connecttype="custom" o:connectlocs="0,74993;115268,0;186809,0;373618,0;373618,399998;373618,666697;262328,741690;182831,741690;0,741690;0,395843" o:connectangles="0,0,0,0,0,0,0,0,0,0" textboxrect="459,22540,21485,27000"/>
                  <o:lock v:ext="edit" aspectratio="t" verticies="t"/>
                </v:shape>
                <v:shape id="Text Box 201" o:spid="_x0000_s1080" type="#_x0000_t202" style="position:absolute;left:51193;top:14277;width:12590;height:72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z6cUA&#10;AADbAAAADwAAAGRycy9kb3ducmV2LnhtbESPT2vCQBTE7wW/w/KEXopumlKR6CrWtNBDe9CK50f2&#10;mQSzb8Pumj/fvlsoeBxm5jfMejuYRnTkfG1ZwfM8AUFcWF1zqeD08zFbgvABWWNjmRSM5GG7mTys&#10;MdO25wN1x1CKCGGfoYIqhDaT0hcVGfRz2xJH72KdwRClK6V22Ee4aWSaJAtpsOa4UGFL+4qK6/Fm&#10;FCxyd+sPvH/KT+9f+N2W6fltPCv1OB12KxCBhnAP/7c/tYLXF/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vPpxQAAANsAAAAPAAAAAAAAAAAAAAAAAJgCAABkcnMv&#10;ZG93bnJldi54bWxQSwUGAAAAAAQABAD1AAAAigMAAAAA&#10;" stroked="f">
                  <v:textbox inset="0,0,0,0">
                    <w:txbxContent>
                      <w:p w:rsidR="00F34457" w:rsidRPr="00D40E05" w:rsidRDefault="00F34457" w:rsidP="00280907">
                        <w:pPr>
                          <w:jc w:val="center"/>
                          <w:rPr>
                            <w:rFonts w:ascii="Arial" w:hAnsi="Arial" w:cs="Arial"/>
                            <w:b/>
                            <w:sz w:val="20"/>
                            <w:szCs w:val="20"/>
                            <w:u w:val="single"/>
                          </w:rPr>
                        </w:pPr>
                        <w:r w:rsidRPr="00D40E05">
                          <w:rPr>
                            <w:rFonts w:ascii="Arial" w:hAnsi="Arial" w:cs="Arial"/>
                            <w:b/>
                            <w:sz w:val="20"/>
                            <w:szCs w:val="20"/>
                            <w:u w:val="single"/>
                          </w:rPr>
                          <w:t>Pod</w:t>
                        </w:r>
                        <w:r w:rsidRPr="00D40E05">
                          <w:rPr>
                            <w:rFonts w:ascii="Arial" w:hAnsi="Arial" w:cs="Arial"/>
                            <w:b/>
                            <w:color w:val="FF0000"/>
                            <w:sz w:val="20"/>
                            <w:szCs w:val="20"/>
                            <w:u w:val="single"/>
                          </w:rPr>
                          <w:t>x</w:t>
                        </w:r>
                        <w:del w:id="2" w:author="fhdsjokahf jfdoifj" w:date="2016-09-10T07:24:00Z">
                          <w:r w:rsidRPr="00D40E05" w:rsidDel="006865E7">
                            <w:rPr>
                              <w:rFonts w:ascii="Arial" w:hAnsi="Arial" w:cs="Arial"/>
                              <w:b/>
                              <w:sz w:val="20"/>
                              <w:szCs w:val="20"/>
                              <w:u w:val="single"/>
                            </w:rPr>
                            <w:delText>XP</w:delText>
                          </w:r>
                        </w:del>
                        <w:ins w:id="3" w:author="fhdsjokahf jfdoifj" w:date="2016-09-10T07:24:00Z">
                          <w:r>
                            <w:rPr>
                              <w:rFonts w:ascii="Arial" w:hAnsi="Arial" w:cs="Arial"/>
                              <w:b/>
                              <w:sz w:val="20"/>
                              <w:szCs w:val="20"/>
                              <w:u w:val="single"/>
                            </w:rPr>
                            <w:t>10</w:t>
                          </w:r>
                        </w:ins>
                      </w:p>
                      <w:p w:rsidR="00F34457" w:rsidRPr="00D40E05" w:rsidRDefault="00F34457" w:rsidP="00280907">
                        <w:pPr>
                          <w:rPr>
                            <w:rFonts w:ascii="Arial" w:hAnsi="Arial" w:cs="Arial"/>
                            <w:b/>
                            <w:sz w:val="20"/>
                            <w:szCs w:val="20"/>
                          </w:rPr>
                        </w:pPr>
                        <w:proofErr w:type="spellStart"/>
                        <w:r w:rsidRPr="00D40E05">
                          <w:rPr>
                            <w:rFonts w:ascii="Arial" w:hAnsi="Arial" w:cs="Arial"/>
                            <w:b/>
                            <w:sz w:val="20"/>
                            <w:szCs w:val="20"/>
                          </w:rPr>
                          <w:t>Addr</w:t>
                        </w:r>
                        <w:proofErr w:type="spellEnd"/>
                        <w:r w:rsidRPr="00D40E05">
                          <w:rPr>
                            <w:rFonts w:ascii="Arial" w:hAnsi="Arial" w:cs="Arial"/>
                            <w:b/>
                            <w:sz w:val="20"/>
                            <w:szCs w:val="20"/>
                          </w:rPr>
                          <w:t>:  190.111.</w:t>
                        </w:r>
                        <w:r w:rsidRPr="00D40E05">
                          <w:rPr>
                            <w:rFonts w:ascii="Arial" w:hAnsi="Arial" w:cs="Arial"/>
                            <w:b/>
                            <w:color w:val="FF0000"/>
                            <w:sz w:val="20"/>
                            <w:szCs w:val="20"/>
                          </w:rPr>
                          <w:t>x</w:t>
                        </w:r>
                        <w:r w:rsidRPr="00D40E05">
                          <w:rPr>
                            <w:rFonts w:ascii="Arial" w:hAnsi="Arial" w:cs="Arial"/>
                            <w:b/>
                            <w:sz w:val="20"/>
                            <w:szCs w:val="20"/>
                          </w:rPr>
                          <w:t>.2</w:t>
                        </w:r>
                      </w:p>
                      <w:p w:rsidR="00F34457" w:rsidRPr="00D40E05" w:rsidRDefault="00F34457" w:rsidP="00280907">
                        <w:pPr>
                          <w:rPr>
                            <w:rFonts w:ascii="Arial" w:hAnsi="Arial" w:cs="Arial"/>
                            <w:b/>
                            <w:sz w:val="20"/>
                            <w:szCs w:val="20"/>
                          </w:rPr>
                        </w:pPr>
                        <w:r w:rsidRPr="00D40E05">
                          <w:rPr>
                            <w:rFonts w:ascii="Arial" w:hAnsi="Arial" w:cs="Arial"/>
                            <w:b/>
                            <w:sz w:val="20"/>
                            <w:szCs w:val="20"/>
                          </w:rPr>
                          <w:t xml:space="preserve">Mask: </w:t>
                        </w:r>
                        <w:r>
                          <w:rPr>
                            <w:rFonts w:ascii="Arial" w:hAnsi="Arial" w:cs="Arial"/>
                            <w:b/>
                            <w:sz w:val="20"/>
                            <w:szCs w:val="20"/>
                          </w:rPr>
                          <w:t xml:space="preserve"> </w:t>
                        </w:r>
                        <w:r w:rsidRPr="00D40E05">
                          <w:rPr>
                            <w:rFonts w:ascii="Arial" w:hAnsi="Arial" w:cs="Arial"/>
                            <w:b/>
                            <w:sz w:val="20"/>
                            <w:szCs w:val="20"/>
                          </w:rPr>
                          <w:t>255.255.255.0</w:t>
                        </w:r>
                      </w:p>
                      <w:p w:rsidR="00F34457" w:rsidRPr="00D40E05" w:rsidRDefault="00F34457" w:rsidP="00280907">
                        <w:pPr>
                          <w:rPr>
                            <w:rFonts w:ascii="Arial" w:hAnsi="Arial" w:cs="Arial"/>
                            <w:b/>
                            <w:sz w:val="20"/>
                            <w:szCs w:val="20"/>
                          </w:rPr>
                        </w:pPr>
                        <w:r w:rsidRPr="00D40E05">
                          <w:rPr>
                            <w:rFonts w:ascii="Arial" w:hAnsi="Arial" w:cs="Arial"/>
                            <w:b/>
                            <w:sz w:val="20"/>
                            <w:szCs w:val="20"/>
                          </w:rPr>
                          <w:t>GW:    190.111.</w:t>
                        </w:r>
                        <w:r w:rsidRPr="00D40E05">
                          <w:rPr>
                            <w:rFonts w:ascii="Arial" w:hAnsi="Arial" w:cs="Arial"/>
                            <w:b/>
                            <w:color w:val="FF0000"/>
                            <w:sz w:val="20"/>
                            <w:szCs w:val="20"/>
                          </w:rPr>
                          <w:t>x</w:t>
                        </w:r>
                        <w:r w:rsidRPr="00D40E05">
                          <w:rPr>
                            <w:rFonts w:ascii="Arial" w:hAnsi="Arial" w:cs="Arial"/>
                            <w:b/>
                            <w:sz w:val="20"/>
                            <w:szCs w:val="20"/>
                          </w:rPr>
                          <w:t>.254</w:t>
                        </w:r>
                      </w:p>
                      <w:p w:rsidR="00F34457" w:rsidRPr="00D40E05" w:rsidRDefault="00F34457" w:rsidP="00280907">
                        <w:pPr>
                          <w:rPr>
                            <w:rFonts w:ascii="Arial" w:hAnsi="Arial" w:cs="Arial"/>
                            <w:b/>
                            <w:sz w:val="20"/>
                            <w:szCs w:val="20"/>
                          </w:rPr>
                        </w:pPr>
                        <w:r w:rsidRPr="00D40E05">
                          <w:rPr>
                            <w:rFonts w:ascii="Arial" w:hAnsi="Arial" w:cs="Arial"/>
                            <w:b/>
                            <w:sz w:val="20"/>
                            <w:szCs w:val="20"/>
                          </w:rPr>
                          <w:t>DNS:   190.111.</w:t>
                        </w:r>
                        <w:r w:rsidRPr="00D40E05">
                          <w:rPr>
                            <w:rFonts w:ascii="Arial" w:hAnsi="Arial" w:cs="Arial"/>
                            <w:b/>
                            <w:color w:val="FF0000"/>
                            <w:sz w:val="20"/>
                            <w:szCs w:val="20"/>
                          </w:rPr>
                          <w:t>x</w:t>
                        </w:r>
                        <w:r w:rsidRPr="00D40E05">
                          <w:rPr>
                            <w:rFonts w:ascii="Arial" w:hAnsi="Arial" w:cs="Arial"/>
                            <w:b/>
                            <w:sz w:val="20"/>
                            <w:szCs w:val="20"/>
                          </w:rPr>
                          <w:t>.1</w:t>
                        </w:r>
                      </w:p>
                      <w:p w:rsidR="00F34457" w:rsidRPr="00D40E05" w:rsidRDefault="00F34457" w:rsidP="00280907">
                        <w:pPr>
                          <w:rPr>
                            <w:sz w:val="20"/>
                            <w:szCs w:val="20"/>
                          </w:rPr>
                        </w:pPr>
                      </w:p>
                    </w:txbxContent>
                  </v:textbox>
                </v:shape>
                <v:shape id="tower" o:spid="_x0000_s1081" style="position:absolute;left:41746;top:1186;width:3727;height:7408;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ZeisIA&#10;AADbAAAADwAAAGRycy9kb3ducmV2LnhtbESPzWrDMBCE74W+g9hCLyWRW9KQOFFCCQR6K3V+zou1&#10;tkysXWMpjvv2VaDQ4zAz3zDr7ehbNVAfGmEDr9MMFHEptuHawPGwnyxAhYhssRUmAz8UYLt5fFhj&#10;buXG3zQUsVYJwiFHAy7GLtc6lI48hql0xMmrpPcYk+xrbXu8Jbhv9VuWzbXHhtOCw452jspLcfUG&#10;vqpivj/5wRUi8STnJR119WLM89P4sQIVaYz/4b/2pzXwPoP7l/QD9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ll6KwgAAANsAAAAPAAAAAAAAAAAAAAAAAJgCAABkcnMvZG93&#10;bnJldi54bWxQSwUGAAAAAAQABAD1AAAAhwMAAAAA&#10;" path="m,2184l6664,r4136,l21600,r,11649l21600,19416r-6434,2184l10570,21600,,21600,,11528,,2184xem,2184r,l14706,2184,21600,m,2184r14706,l14706,5339r,12135l14706,21600m1149,3034r12179,l13328,3519r-12179,l1149,3034t,1456l13328,4490r,364l1149,4854r,-364m1149,5946r12179,l13328,6310r-12179,l1149,5946e">
                  <v:stroke joinstyle="miter"/>
                  <v:path o:extrusionok="f" o:connecttype="custom" o:connectlocs="0,74899;114982,0;186346,0;372691,0;372691,399498;372691,665864;261677,740763;182377,740763;0,740763;0,395348" o:connectangles="0,0,0,0,0,0,0,0,0,0" textboxrect="459,22540,21485,27000"/>
                  <o:lock v:ext="edit" aspectratio="t" verticies="t"/>
                </v:shape>
                <v:shape id="Text Box 203" o:spid="_x0000_s1082" type="#_x0000_t202" style="position:absolute;left:22259;top:8779;width:12553;height:7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OBsUA&#10;AADbAAAADwAAAGRycy9kb3ducmV2LnhtbESPzWrDMBCE74W8g9hALyWRE3AITpTQxC300B7yQ86L&#10;tbFNrZWR5Nh++6pQ6HGYmW+Y7X4wjXiQ87VlBYt5AoK4sLrmUsH18j5bg/ABWWNjmRSM5GG/mzxt&#10;MdO25xM9zqEUEcI+QwVVCG0mpS8qMujntiWO3t06gyFKV0rtsI9w08hlkqykwZrjQoUtHSsqvs+d&#10;UbDKXdef+PiSX98+8astl7fDeFPqeTq8bkAEGsJ/+K/9oRWkK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P84GxQAAANsAAAAPAAAAAAAAAAAAAAAAAJgCAABkcnMv&#10;ZG93bnJldi54bWxQSwUGAAAAAAQABAD1AAAAigMAAAAA&#10;" stroked="f">
                  <v:textbox inset="0,0,0,0">
                    <w:txbxContent>
                      <w:p w:rsidR="00F34457" w:rsidRPr="00D40E05" w:rsidRDefault="00F34457" w:rsidP="00280907">
                        <w:pPr>
                          <w:jc w:val="center"/>
                          <w:rPr>
                            <w:rFonts w:ascii="Arial" w:hAnsi="Arial" w:cs="Arial"/>
                            <w:b/>
                            <w:sz w:val="20"/>
                            <w:szCs w:val="20"/>
                            <w:u w:val="single"/>
                          </w:rPr>
                        </w:pPr>
                        <w:proofErr w:type="spellStart"/>
                        <w:r w:rsidRPr="00D40E05">
                          <w:rPr>
                            <w:rFonts w:ascii="Arial" w:hAnsi="Arial" w:cs="Arial"/>
                            <w:b/>
                            <w:sz w:val="20"/>
                            <w:szCs w:val="20"/>
                            <w:u w:val="single"/>
                          </w:rPr>
                          <w:t>Pod</w:t>
                        </w:r>
                        <w:r w:rsidRPr="00D40E05">
                          <w:rPr>
                            <w:rFonts w:ascii="Arial" w:hAnsi="Arial" w:cs="Arial"/>
                            <w:b/>
                            <w:color w:val="FF0000"/>
                            <w:sz w:val="20"/>
                            <w:szCs w:val="20"/>
                            <w:u w:val="single"/>
                          </w:rPr>
                          <w:t>x</w:t>
                        </w:r>
                        <w:r w:rsidRPr="00D40E05">
                          <w:rPr>
                            <w:rFonts w:ascii="Arial" w:hAnsi="Arial" w:cs="Arial"/>
                            <w:b/>
                            <w:sz w:val="20"/>
                            <w:szCs w:val="20"/>
                            <w:u w:val="single"/>
                          </w:rPr>
                          <w:t>Linux</w:t>
                        </w:r>
                        <w:proofErr w:type="spellEnd"/>
                      </w:p>
                      <w:p w:rsidR="00F34457" w:rsidRPr="00D40E05" w:rsidRDefault="00F34457" w:rsidP="00280907">
                        <w:pPr>
                          <w:rPr>
                            <w:rFonts w:ascii="Arial" w:hAnsi="Arial" w:cs="Arial"/>
                            <w:b/>
                            <w:sz w:val="20"/>
                            <w:szCs w:val="20"/>
                          </w:rPr>
                        </w:pPr>
                        <w:proofErr w:type="spellStart"/>
                        <w:r w:rsidRPr="00D40E05">
                          <w:rPr>
                            <w:rFonts w:ascii="Arial" w:hAnsi="Arial" w:cs="Arial"/>
                            <w:b/>
                            <w:sz w:val="20"/>
                            <w:szCs w:val="20"/>
                          </w:rPr>
                          <w:t>Addr</w:t>
                        </w:r>
                        <w:proofErr w:type="spellEnd"/>
                        <w:r w:rsidRPr="00D40E05">
                          <w:rPr>
                            <w:rFonts w:ascii="Arial" w:hAnsi="Arial" w:cs="Arial"/>
                            <w:b/>
                            <w:sz w:val="20"/>
                            <w:szCs w:val="20"/>
                          </w:rPr>
                          <w:t>:  190.111.</w:t>
                        </w:r>
                        <w:r w:rsidRPr="00D40E05">
                          <w:rPr>
                            <w:rFonts w:ascii="Arial" w:hAnsi="Arial" w:cs="Arial"/>
                            <w:b/>
                            <w:color w:val="FF0000"/>
                            <w:sz w:val="20"/>
                            <w:szCs w:val="20"/>
                          </w:rPr>
                          <w:t>x</w:t>
                        </w:r>
                        <w:r w:rsidRPr="00D40E05">
                          <w:rPr>
                            <w:rFonts w:ascii="Arial" w:hAnsi="Arial" w:cs="Arial"/>
                            <w:b/>
                            <w:sz w:val="20"/>
                            <w:szCs w:val="20"/>
                          </w:rPr>
                          <w:t>.3</w:t>
                        </w:r>
                      </w:p>
                      <w:p w:rsidR="00F34457" w:rsidRPr="00D40E05" w:rsidRDefault="00F34457" w:rsidP="00280907">
                        <w:pPr>
                          <w:rPr>
                            <w:rFonts w:ascii="Arial" w:hAnsi="Arial" w:cs="Arial"/>
                            <w:b/>
                            <w:sz w:val="20"/>
                            <w:szCs w:val="20"/>
                          </w:rPr>
                        </w:pPr>
                        <w:r w:rsidRPr="00D40E05">
                          <w:rPr>
                            <w:rFonts w:ascii="Arial" w:hAnsi="Arial" w:cs="Arial"/>
                            <w:b/>
                            <w:sz w:val="20"/>
                            <w:szCs w:val="20"/>
                          </w:rPr>
                          <w:t>Mask:  255.255.255.0</w:t>
                        </w:r>
                      </w:p>
                      <w:p w:rsidR="00F34457" w:rsidRPr="00D40E05" w:rsidRDefault="00F34457" w:rsidP="00280907">
                        <w:pPr>
                          <w:rPr>
                            <w:rFonts w:ascii="Arial" w:hAnsi="Arial" w:cs="Arial"/>
                            <w:b/>
                            <w:sz w:val="20"/>
                            <w:szCs w:val="20"/>
                          </w:rPr>
                        </w:pPr>
                        <w:r w:rsidRPr="00D40E05">
                          <w:rPr>
                            <w:rFonts w:ascii="Arial" w:hAnsi="Arial" w:cs="Arial"/>
                            <w:b/>
                            <w:sz w:val="20"/>
                            <w:szCs w:val="20"/>
                          </w:rPr>
                          <w:t>GW:    190.111.</w:t>
                        </w:r>
                        <w:r w:rsidRPr="00D40E05">
                          <w:rPr>
                            <w:rFonts w:ascii="Arial" w:hAnsi="Arial" w:cs="Arial"/>
                            <w:b/>
                            <w:color w:val="FF0000"/>
                            <w:sz w:val="20"/>
                            <w:szCs w:val="20"/>
                          </w:rPr>
                          <w:t>x</w:t>
                        </w:r>
                        <w:r w:rsidRPr="00D40E05">
                          <w:rPr>
                            <w:rFonts w:ascii="Arial" w:hAnsi="Arial" w:cs="Arial"/>
                            <w:b/>
                            <w:sz w:val="20"/>
                            <w:szCs w:val="20"/>
                          </w:rPr>
                          <w:t>.254</w:t>
                        </w:r>
                      </w:p>
                      <w:p w:rsidR="00F34457" w:rsidRPr="00D40E05" w:rsidRDefault="00F34457" w:rsidP="00280907">
                        <w:pPr>
                          <w:rPr>
                            <w:rFonts w:ascii="Arial" w:hAnsi="Arial" w:cs="Arial"/>
                            <w:b/>
                            <w:sz w:val="20"/>
                            <w:szCs w:val="20"/>
                          </w:rPr>
                        </w:pPr>
                        <w:r w:rsidRPr="00D40E05">
                          <w:rPr>
                            <w:rFonts w:ascii="Arial" w:hAnsi="Arial" w:cs="Arial"/>
                            <w:b/>
                            <w:sz w:val="20"/>
                            <w:szCs w:val="20"/>
                          </w:rPr>
                          <w:t>DNS:   190.111.</w:t>
                        </w:r>
                        <w:r w:rsidRPr="00D40E05">
                          <w:rPr>
                            <w:rFonts w:ascii="Arial" w:hAnsi="Arial" w:cs="Arial"/>
                            <w:b/>
                            <w:color w:val="FF0000"/>
                            <w:sz w:val="20"/>
                            <w:szCs w:val="20"/>
                          </w:rPr>
                          <w:t>x</w:t>
                        </w:r>
                        <w:r w:rsidRPr="00D40E05">
                          <w:rPr>
                            <w:rFonts w:ascii="Arial" w:hAnsi="Arial" w:cs="Arial"/>
                            <w:b/>
                            <w:sz w:val="20"/>
                            <w:szCs w:val="20"/>
                          </w:rPr>
                          <w:t>.1</w:t>
                        </w:r>
                      </w:p>
                      <w:p w:rsidR="00F34457" w:rsidRPr="00D40E05" w:rsidRDefault="00F34457" w:rsidP="00280907">
                        <w:pPr>
                          <w:rPr>
                            <w:sz w:val="20"/>
                            <w:szCs w:val="20"/>
                          </w:rPr>
                        </w:pPr>
                      </w:p>
                    </w:txbxContent>
                  </v:textbox>
                </v:shape>
                <v:shape id="tower" o:spid="_x0000_s1083" style="position:absolute;left:47151;top:15176;width:3737;height:7417;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hlZsIA&#10;AADbAAAADwAAAGRycy9kb3ducmV2LnhtbESPQWvCQBSE70L/w/IKvUjdWGhoo6uUgtCbmGrPj+xL&#10;Nph9L2TXmP57Vyj0OMzMN8x6O/lOjTSEVtjAcpGBIq7EttwYOH7vnt9AhYhssRMmA78UYLt5mK2x&#10;sHLlA41lbFSCcCjQgIuxL7QOlSOPYSE9cfJqGTzGJIdG2wGvCe47/ZJlufbYclpw2NOno+pcXryB&#10;fV3mu5MfXSkST/LzTkddz415epw+VqAiTfE//Nf+sgZec7h/ST9Ab2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CGVmwgAAANsAAAAPAAAAAAAAAAAAAAAAAJgCAABkcnMvZG93&#10;bnJldi54bWxQSwUGAAAAAAQABAD1AAAAhwMAAAAA&#10;" path="m,2184l6664,r4136,l21600,r,11649l21600,19416r-6434,2184l10570,21600,,21600,,11528,,2184xem,2184r,l14706,2184,21600,m,2184r14706,l14706,5339r,12135l14706,21600m1149,3034r12179,l13328,3519r-12179,l1149,3034t,1456l13328,4490r,364l1149,4854r,-364m1149,5946r12179,l13328,6310r-12179,l1149,5946e">
                  <v:stroke joinstyle="miter"/>
                  <v:path o:extrusionok="f" o:connecttype="custom" o:connectlocs="0,74993;115268,0;186809,0;373618,0;373618,399998;373618,666697;262328,741690;182831,741690;0,741690;0,395843" o:connectangles="0,0,0,0,0,0,0,0,0,0" textboxrect="459,22540,21485,27000"/>
                  <o:lock v:ext="edit" aspectratio="t" verticies="t"/>
                </v:shape>
                <v:group id="Group 205" o:spid="_x0000_s1084" style="position:absolute;left:41181;top:36046;width:8307;height:4125" coordorigin="7123,8618" coordsize="896,4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rect id="Rectangle 206" o:spid="_x0000_s1085" style="position:absolute;left:7127;top:8866;width:196;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WaP8MA&#10;AADbAAAADwAAAGRycy9kb3ducmV2LnhtbERPy2oCMRTdF/oP4RbciGYq2MrUKMUH6KalVkF3t5Pr&#10;ZJjJzTiJOv69WQhdHs57PG1tJS7U+MKxgtd+AoI4c7rgXMH2d9kbgfABWWPlmBTcyMN08vw0xlS7&#10;K//QZRNyEUPYp6jAhFCnUvrMkEXfdzVx5I6usRgibHKpG7zGcFvJQZK8SYsFxwaDNc0MZeXmbBXk&#10;3ff1fD8Iu/WhNH+4mH2fvsqjUp2X9vMDRKA2/Isf7pVWMIxj45f4A+Tk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WaP8MAAADbAAAADwAAAAAAAAAAAAAAAACYAgAAZHJzL2Rv&#10;d25yZXYueG1sUEsFBgAAAAAEAAQA9QAAAIgDAAAAAA==&#10;" fillcolor="#0cf"/>
                  <v:rect id="Rectangle 207" o:spid="_x0000_s1086" style="position:absolute;left:7123;top:8618;width:196;height:1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k/pMcA&#10;AADbAAAADwAAAGRycy9kb3ducmV2LnhtbESPT0vDQBTE74LfYXlCL2I3BvwXuw2SKrSXFqOC3p7Z&#10;12xI9m3MbtP47V1B8DjMzG+YRT7ZTow0+Maxgst5AoK4crrhWsHry9PFLQgfkDV2jknBN3nIl6cn&#10;C8y0O/IzjWWoRYSwz1CBCaHPpPSVIYt+7nri6O3dYDFEOdRSD3iMcNvJNEmupcWG44LBngpDVVse&#10;rIL6/Gazek/D2+ajNZ/4WOy+tu1eqdnZ9HAPItAU/sN/7bVWcHUHv1/iD5D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UpP6THAAAA2wAAAA8AAAAAAAAAAAAAAAAAmAIAAGRy&#10;cy9kb3ducmV2LnhtbFBLBQYAAAAABAAEAPUAAACMAwAAAAA=&#10;" fillcolor="#0cf"/>
                  <v:rect id="Rectangle 208" o:spid="_x0000_s1087" style="position:absolute;left:7355;top:8618;width:197;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9chMMA&#10;AADbAAAADwAAAGRycy9kb3ducmV2LnhtbERPz2vCMBS+C/4P4Qm7yEz14KQzFdEN1otjOsHdns2z&#10;KW1euibT+t8vh8GOH9/v5aq3jbhS5yvHCqaTBARx4XTFpYLPw+vjAoQPyBobx6TgTh5W2XCwxFS7&#10;G3/QdR9KEUPYp6jAhNCmUvrCkEU/cS1x5C6usxgi7EqpO7zFcNvIWZLMpcWKY4PBljaGinr/YxWU&#10;46d8e5qFY/5VmzO+bN6/d/VFqYdRv34GEagP/+I/95tWMI/r45f4A2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n9chMMAAADbAAAADwAAAAAAAAAAAAAAAACYAgAAZHJzL2Rv&#10;d25yZXYueG1sUEsFBgAAAAAEAAQA9QAAAIgDAAAAAA==&#10;" fillcolor="#0cf"/>
                  <v:rect id="Rectangle 209" o:spid="_x0000_s1088" style="position:absolute;left:7587;top:8618;width:196;height:1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P5H8YA&#10;AADbAAAADwAAAGRycy9kb3ducmV2LnhtbESPQWsCMRSE74L/ITzBi9SsHrSsRim2gl4s2hbq7XXz&#10;3Cy7eVk3Ubf/vikIHoeZ+YaZL1tbiSs1vnCsYDRMQBBnThecK/j8WD89g/ABWWPlmBT8koflotuZ&#10;Y6rdjfd0PYRcRAj7FBWYEOpUSp8ZsuiHriaO3sk1FkOUTS51g7cIt5UcJ8lEWiw4LhisaWUoKw8X&#10;qyAfTLev3+PwtT2W5gffVu/nXXlSqt9rX2YgArXhEb63N1rBZAT/X+IP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TP5H8YAAADbAAAADwAAAAAAAAAAAAAAAACYAgAAZHJz&#10;L2Rvd25yZXYueG1sUEsFBgAAAAAEAAQA9QAAAIsDAAAAAA==&#10;" fillcolor="#0cf"/>
                  <v:rect id="Rectangle 210" o:spid="_x0000_s1089" style="position:absolute;left:7820;top:8618;width:196;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FnaMYA&#10;AADbAAAADwAAAGRycy9kb3ducmV2LnhtbESPQWvCQBSE74L/YXmFXkQ3zcFK6ipFK9SLRVuhvb1m&#10;n9mQ7NuYXTX+e7dQ8DjMzDfMdN7ZWpyp9aVjBU+jBARx7nTJhYKvz9VwAsIHZI21Y1JwJQ/zWb83&#10;xUy7C2/pvAuFiBD2GSowITSZlD43ZNGPXEMcvYNrLYYo20LqFi8RbmuZJslYWiw5LhhsaGEor3Yn&#10;q6AYPK+X32nYr38q84tvi4/jpjoo9fjQvb6ACNSFe/i//a4VjFP4+xJ/gJ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eFnaMYAAADbAAAADwAAAAAAAAAAAAAAAACYAgAAZHJz&#10;L2Rvd25yZXYueG1sUEsFBgAAAAAEAAQA9QAAAIsDAAAAAA==&#10;" fillcolor="#0cf"/>
                  <v:rect id="Rectangle 211" o:spid="_x0000_s1090" style="position:absolute;left:7359;top:8866;width:196;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2ccQA&#10;AADbAAAADwAAAGRycy9kb3ducmV2LnhtbESPQWvCQBSE74X+h+UVetNNldoaXUWFQkE81OrB2yP7&#10;TEKzb8Puq0n/vSsIPQ4z8w0zX/auURcKsfZs4GWYgSIuvK25NHD4/hi8g4qCbLHxTAb+KMJy8fgw&#10;x9z6jr/ospdSJQjHHA1UIm2udSwqchiHviVO3tkHh5JkKLUN2CW4a/QoyybaYc1pocKWNhUVP/tf&#10;Z6Dz69P4dYrbzZtICP1xtz4UU2Oen/rVDJRQL//he/vTGpiM4fYl/QC9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BNnHEAAAA2wAAAA8AAAAAAAAAAAAAAAAAmAIAAGRycy9k&#10;b3ducmV2LnhtbFBLBQYAAAAABAAEAPUAAACJAwAAAAA=&#10;" fillcolor="red"/>
                  <v:rect id="Rectangle 212" o:spid="_x0000_s1091" style="position:absolute;left:7591;top:8866;width:197;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kThsQA&#10;AADbAAAADwAAAGRycy9kb3ducmV2LnhtbESPQWvCQBSE70L/w/IK3nRTUWlTVylFRUEoTQO9PnZf&#10;k9Ds25DdmNhf3xUEj8PMfMOsNoOtxZlaXzlW8DRNQBBrZyouFORfu8kzCB+QDdaOScGFPGzWD6MV&#10;psb1/EnnLBQiQtinqKAMoUml9Loki37qGuLo/bjWYoiyLaRpsY9wW8tZkiylxYrjQokNvZekf7PO&#10;KtAv3bEv+PiBf7lf7L+7rT4tcqXGj8PbK4hAQ7iHb+2DUbCcw/VL/AF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pE4bEAAAA2wAAAA8AAAAAAAAAAAAAAAAAmAIAAGRycy9k&#10;b3ducmV2LnhtbFBLBQYAAAAABAAEAPUAAACJAwAAAAA=&#10;" fillcolor="silver"/>
                  <v:rect id="Rectangle 213" o:spid="_x0000_s1092" style="position:absolute;left:7823;top:8866;width:196;height: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q918UA&#10;AADbAAAADwAAAGRycy9kb3ducmV2LnhtbESPQWsCMRSE7wX/Q3iF3mq2orasRhGhKB4qtb14e7t5&#10;7i5uXtJNqtFfbwpCj8PMfMNM59G04kSdbywreOlnIIhLqxuuFHx/vT+/gfABWWNrmRRcyMN81nuY&#10;Yq7tmT/ptAuVSBD2OSqoQ3C5lL6syaDvW0ecvIPtDIYku0rqDs8Jblo5yLKxNNhwWqjR0bKm8rj7&#10;NQoOP0cXV/vgiuHm42pfi+21iFulnh7jYgIiUAz/4Xt7rRWMR/D3Jf0AOb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Cr3XxQAAANsAAAAPAAAAAAAAAAAAAAAAAJgCAABkcnMv&#10;ZG93bnJldi54bWxQSwUGAAAAAAQABAD1AAAAigMAAAAA&#10;" fillcolor="#ff9"/>
                </v:group>
                <v:shapetype id="_x0000_t32" coordsize="21600,21600" o:spt="32" o:oned="t" path="m,l21600,21600e" filled="f">
                  <v:path arrowok="t" fillok="f" o:connecttype="none"/>
                  <o:lock v:ext="edit" shapetype="t"/>
                </v:shapetype>
                <v:shape id="AutoShape 214" o:spid="_x0000_s1093" type="#_x0000_t32" style="position:absolute;left:36916;top:16122;width:5173;height:199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bbT78AAADbAAAADwAAAGRycy9kb3ducmV2LnhtbESPSwvCMBCE74L/IazgTVM9FKlG8Qk9&#10;CT4Qj0uztsVmU5qo9d8bQfA4zMw3zGzRmko8qXGlZQWjYQSCOLO65FzB+bQbTEA4j6yxskwK3uRg&#10;Me92Zpho++IDPY8+FwHCLkEFhfd1IqXLCjLohrYmDt7NNgZ9kE0udYOvADeVHEdRLA2WHBYKrGld&#10;UHY/PoyC2/ZNu9Pjnm7W+zTla3lZmc1YqX6vXU5BeGr9P/xrp1pBHMP3S/gBcv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RbbT78AAADbAAAADwAAAAAAAAAAAAAAAACh&#10;AgAAZHJzL2Rvd25yZXYueG1sUEsFBgAAAAAEAAQA+QAAAI0DAAAAAA==&#10;" strokecolor="blue" strokeweight="2pt">
                  <v:stroke startarrow="diamond" endarrow="diamond"/>
                </v:shape>
                <v:shape id="AutoShape 215" o:spid="_x0000_s1094" type="#_x0000_t32" style="position:absolute;left:43564;top:8594;width:686;height:274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p+1L8AAADbAAAADwAAAGRycy9kb3ducmV2LnhtbESPSwvCMBCE74L/IazgTVM9qFSj+ISe&#10;BB+Ix6VZ22KzKU3U+u+NIHgcZuYbZrZoTCmeVLvCsoJBPwJBnFpdcKbgfNr1JiCcR9ZYWiYFb3Kw&#10;mLdbM4y1ffGBnkefiQBhF6OC3PsqltKlORl0fVsRB+9ma4M+yDqTusZXgJtSDqNoJA0WHBZyrGid&#10;U3o/PoyC2/ZNu9PjnmzW+yTha3FZmc1QqW6nWU5BeGr8P/xrJ1rBaAzfL+EHyPk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lp+1L8AAADbAAAADwAAAAAAAAAAAAAAAACh&#10;AgAAZHJzL2Rvd25yZXYueG1sUEsFBgAAAAAEAAQA+QAAAI0DAAAAAA==&#10;" strokecolor="blue" strokeweight="2pt">
                  <v:stroke startarrow="diamond" endarrow="diamond"/>
                </v:shape>
                <v:shape id="AutoShape 216" o:spid="_x0000_s1095" type="#_x0000_t32" style="position:absolute;left:46382;top:22593;width:2596;height:1345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ICJMAAAADbAAAADwAAAGRycy9kb3ducmV2LnhtbERPTWvCQBC9F/oflhF6qxuliI2uIqWF&#10;4kFQC5LbkB2zwexsyI4m/ffuQfD4eN/L9eAbdaMu1oENTMYZKOIy2JorA3/Hn/c5qCjIFpvAZOCf&#10;IqxXry9LzG3oeU+3g1QqhXDM0YATaXOtY+nIYxyHljhx59B5lAS7StsO+xTuGz3Nspn2WHNqcNjS&#10;l6Pycrh6A58sl9208B/91l2LU6EHlu+9MW+jYbMAJTTIU/xw/1oDszQ2fUk/QK/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WiAiTAAAAA2wAAAA8AAAAAAAAAAAAAAAAA&#10;oQIAAGRycy9kb3ducmV2LnhtbFBLBQYAAAAABAAEAPkAAACOAwAAAAA=&#10;" strokecolor="blue" strokeweight="2pt">
                  <v:stroke startarrow="diamond" endarrow="diamond"/>
                </v:shape>
                <v:shape id="AutoShape 217" o:spid="_x0000_s1096" type="#_x0000_t38" style="position:absolute;left:49488;top:21842;width:1400;height:17421;flip:x;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0IRMUAAADbAAAADwAAAGRycy9kb3ducmV2LnhtbESPQWvCQBSE74X+h+UVvEjdWFDa1DWU&#10;YMVTao2Ix0f2NQnNvg3Z1ST/3i0IPQ4z8w2zSgbTiCt1rrasYD6LQBAXVtdcKjjmn8+vIJxH1thY&#10;JgUjOUjWjw8rjLXt+ZuuB1+KAGEXo4LK+zaW0hUVGXQz2xIH78d2Bn2QXSl1h32Am0a+RNFSGqw5&#10;LFTYUlpR8Xu4GAVZVn9tFkO+bficp/1+Oz2N54tSk6fh4x2Ep8H/h+/tnVawfIO/L+EHyP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30IRMUAAADbAAAADwAAAAAAAAAA&#10;AAAAAAChAgAAZHJzL2Rvd25yZXYueG1sUEsFBgAAAAAEAAQA+QAAAJMDAAAAAA==&#10;" adj="-35186" strokecolor="aqua" strokeweight="2pt">
                  <v:stroke startarrow="diamond" endarrow="diamond"/>
                </v:shape>
                <v:shape id="tower" o:spid="_x0000_s1097" style="position:absolute;left:17225;top:59984;width:3291;height:654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gE6b8A&#10;AADbAAAADwAAAGRycy9kb3ducmV2LnhtbERPyWrDMBC9F/IPYgq5lEZuDlncKCEUArmFOst5sMaW&#10;qTVjLMVx/746BHp8vH2zG32rBupDI2zgY5aBIi7FNlwbuJwP7ytQISJbbIXJwC8F2G0nLxvMrTz4&#10;m4Yi1iqFcMjRgIuxy7UOpSOPYSYdceIq6T3GBPta2x4fKdy3ep5lC+2x4dTgsKMvR+VPcfcGTlWx&#10;OFz94AqReJXbmi66ejNm+jruP0FFGuO/+Ok+WgPLtD59ST9A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GATpvwAAANsAAAAPAAAAAAAAAAAAAAAAAJgCAABkcnMvZG93bnJl&#10;di54bWxQSwUGAAAAAAQABAD1AAAAhAMAAAAA&#10;" path="m,2184l6664,r4136,l21600,r,11649l21600,19416r-6434,2184l10570,21600,,21600,,11528,,2184xem,2184r,l14706,2184,21600,m,2184r14706,l14706,5339r,12135l14706,21600m1149,3034r12179,l13328,3519r-12179,l1149,3034t,1456l13328,4490r,364l1149,4854r,-364m1149,5946r12179,l13328,6310r-12179,l1149,5946e">
                  <v:stroke joinstyle="miter"/>
                  <v:path o:extrusionok="f" o:connecttype="custom" o:connectlocs="0,66181;101539,0;164559,0;329117,0;329117,352998;329117,588361;231083,654542;161054,654542;0,654542;0,349331" o:connectangles="0,0,0,0,0,0,0,0,0,0" textboxrect="459,22540,21485,27000"/>
                  <o:lock v:ext="edit" aspectratio="t" verticies="t"/>
                </v:shape>
                <v:shape id="Text Box 219" o:spid="_x0000_s1098" type="#_x0000_t202" style="position:absolute;left:14091;top:56581;width:9920;height:3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GUZcQA&#10;AADbAAAADwAAAGRycy9kb3ducmV2LnhtbESPT2sCMRTE74V+h/AKXkrNugeVrVGsVuihHrTi+bF5&#10;3V3cvCxJ9t+3bwqCx2FmfsOsNoOpRUfOV5YVzKYJCOLc6ooLBZefw9sShA/IGmvLpGAkD5v189MK&#10;M217PlF3DoWIEPYZKihDaDIpfV6SQT+1DXH0fq0zGKJ0hdQO+wg3tUyTZC4NVhwXSmxoV1J+O7dG&#10;wXzv2v7Eu9f95fMbj02RXj/Gq1KTl2H7DiLQEB7he/tLK1jM4P9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xlGXEAAAA2wAAAA8AAAAAAAAAAAAAAAAAmAIAAGRycy9k&#10;b3ducmV2LnhtbFBLBQYAAAAABAAEAPUAAACJAwAAAAA=&#10;" stroked="f">
                  <v:textbox inset="0,0,0,0">
                    <w:txbxContent>
                      <w:p w:rsidR="00F34457" w:rsidRPr="00EB1C0F" w:rsidRDefault="00F34457" w:rsidP="00280907">
                        <w:pPr>
                          <w:rPr>
                            <w:rFonts w:ascii="Arial" w:hAnsi="Arial" w:cs="Arial"/>
                            <w:b/>
                            <w:sz w:val="22"/>
                            <w:szCs w:val="22"/>
                            <w:u w:val="single"/>
                          </w:rPr>
                        </w:pPr>
                        <w:r w:rsidRPr="00EB1C0F">
                          <w:rPr>
                            <w:rFonts w:ascii="Arial" w:hAnsi="Arial" w:cs="Arial"/>
                            <w:b/>
                            <w:sz w:val="22"/>
                            <w:szCs w:val="22"/>
                            <w:u w:val="single"/>
                          </w:rPr>
                          <w:t>Lab Server</w:t>
                        </w:r>
                      </w:p>
                      <w:p w:rsidR="00F34457" w:rsidRPr="00EB1C0F" w:rsidRDefault="00F34457" w:rsidP="00280907">
                        <w:pPr>
                          <w:rPr>
                            <w:rFonts w:ascii="Arial" w:hAnsi="Arial" w:cs="Arial"/>
                            <w:b/>
                            <w:sz w:val="22"/>
                            <w:szCs w:val="22"/>
                          </w:rPr>
                        </w:pPr>
                        <w:r w:rsidRPr="00EB1C0F">
                          <w:rPr>
                            <w:rFonts w:ascii="Arial" w:hAnsi="Arial" w:cs="Arial"/>
                            <w:b/>
                            <w:sz w:val="22"/>
                            <w:szCs w:val="22"/>
                          </w:rPr>
                          <w:t>190.111.50.100</w:t>
                        </w:r>
                      </w:p>
                    </w:txbxContent>
                  </v:textbox>
                </v:shape>
                <v:shape id="Cloud" o:spid="_x0000_s1099" style="position:absolute;left:47708;top:74706;width:9938;height:5034;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ZKesUA&#10;AADbAAAADwAAAGRycy9kb3ducmV2LnhtbESPT2vCQBTE70K/w/IKvZmNHjREV7EtSg8t4j/w+Mw+&#10;k2D2bZrdauqndwXB4zAzv2HG09ZU4kyNKy0r6EUxCOLM6pJzBdvNvJuAcB5ZY2WZFPyTg+nkpTPG&#10;VNsLr+i89rkIEHYpKii8r1MpXVaQQRfZmjh4R9sY9EE2udQNXgLcVLIfxwNpsOSwUGBNHwVlp/Wf&#10;UTDf93DxvrsO98nn7LA84vfvDydKvb22sxEIT61/hh/tL61g2If7l/AD5O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xkp6xQAAANsAAAAPAAAAAAAAAAAAAAAAAJgCAABkcnMv&#10;ZG93bnJldi54bWxQSwUGAAAAAAQABAD1AAAAigMAAAAA&#10;" adj="-11796480,,5400" path="m1949,7180c841,7336,,8613,,10137v-1,1055,409,2032,1074,2565l1063,12668v-378,549,-588,1272,-588,2022c475,16325,1451,17650,2655,17650v84,,169,-7,254,-21l2897,17649v688,1639,1966,2651,3350,2651c6947,20299,7635,20039,8235,19546r-6,4c8855,20829,9908,21597,11036,21597v1487,-1,2800,-1330,3231,-3273l14270,18350v460,390,990,597,1532,597c17390,18946,18682,17205,18694,15045r-5,-10c20357,14710,21597,12765,21597,10472v,-1016,-247,-2003,-701,-2809l20889,7661v142,-453,216,-940,216,-1433c21105,4588,20299,3150,19139,2719r9,-7c18940,1142,17933,,16758,v-714,-1,-1391,426,-1853,1165l14909,1170c14497,432,13855,,13174,v-827,-1,-1584,637,-1953,1645l11229,1694c10730,1024,10058,650,9358,650,8372,649,7466,1391,7003,2578r-8,24c6477,2189,5888,1972,5288,1972v-1865,,-3376,2057,-3376,4595c1911,6774,1922,6981,1942,7186r7,-6xem1074,12702nfc1407,12969,1786,13110,2172,13110v56,-1,113,-3,169,-9em2909,17629nfc3099,17599,3285,17535,3463,17439em7895,18680nfc7983,18985,8095,19277,8229,19550em14267,18324nfc14336,18013,14380,17693,14400,17370em18694,15045nfc18694,15034,18695,15024,18695,15013v,-1505,-632,-2877,-1626,-3536em20165,8999nfc20479,8635,20726,8177,20889,7661em19186,3344nfc19186,3328,19187,3313,19187,3297v,-196,-13,-392,-39,-585em14905,1165nfc14754,1408,14629,1679,14535,1971em11221,1645nfc11140,1866,11080,2099,11041,2340em7645,3276nfc7449,3016,7231,2790,6995,2602em1942,7186nfc1966,7426,2004,7663,2056,7895e">
                  <v:stroke joinstyle="miter"/>
                  <v:shadow on="t" offset="6pt,6pt"/>
                  <v:formulas/>
                  <v:path o:extrusionok="f" o:connecttype="custom" o:connectlocs="3083,251711;496921,502886;993013,251711;496921,28784" o:connectangles="0,0,0,0" textboxrect="2977,3262,17087,17337"/>
                  <o:lock v:ext="edit" aspectratio="t" verticies="t"/>
                  <v:textbox style="mso-fit-shape-to-text:t" inset="0,0,0,0">
                    <w:txbxContent>
                      <w:p w:rsidR="00F34457" w:rsidRPr="007C0E12" w:rsidRDefault="00F34457" w:rsidP="00280907">
                        <w:pPr>
                          <w:jc w:val="center"/>
                          <w:rPr>
                            <w:rFonts w:ascii="Arial" w:hAnsi="Arial" w:cs="Arial"/>
                            <w:b/>
                            <w:sz w:val="22"/>
                            <w:szCs w:val="22"/>
                          </w:rPr>
                        </w:pPr>
                        <w:r w:rsidRPr="007C0E12">
                          <w:rPr>
                            <w:rFonts w:ascii="Arial" w:hAnsi="Arial" w:cs="Arial"/>
                            <w:b/>
                            <w:sz w:val="22"/>
                            <w:szCs w:val="22"/>
                          </w:rPr>
                          <w:t>Campus</w:t>
                        </w:r>
                        <w:r w:rsidRPr="007C0E12">
                          <w:rPr>
                            <w:rFonts w:ascii="Arial" w:hAnsi="Arial" w:cs="Arial"/>
                            <w:b/>
                            <w:sz w:val="22"/>
                            <w:szCs w:val="22"/>
                          </w:rPr>
                          <w:br/>
                          <w:t>Network</w:t>
                        </w:r>
                      </w:p>
                    </w:txbxContent>
                  </v:textbox>
                </v:shape>
                <v:shape id="AutoShape 221" o:spid="_x0000_s1100" type="#_x0000_t32" style="position:absolute;left:41431;top:77228;width:6304;height: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TxasUAAADbAAAADwAAAGRycy9kb3ducmV2LnhtbESPQWsCMRSE7wX/Q3iCl1KzWrRlNcpW&#10;EFTwoG3vz83rJnTzst1E3f77piB4HGbmG2a+7FwtLtQG61nBaJiBIC69tlwp+HhfP72CCBFZY+2Z&#10;FPxSgOWi9zDHXPsrH+hyjJVIEA45KjAxNrmUoTTkMAx9Q5y8L986jEm2ldQtXhPc1XKcZVPp0HJa&#10;MNjQylD5fTw7Bfvt6K04GbvdHX7sfrIu6nP1+KnUoN8VMxCRungP39obreDl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gTxasUAAADbAAAADwAAAAAAAAAA&#10;AAAAAAChAgAAZHJzL2Rvd25yZXYueG1sUEsFBgAAAAAEAAQA+QAAAJMDAAAAAA==&#10;"/>
                <v:shape id="AutoShape 222" o:spid="_x0000_s1101" type="#_x0000_t32" style="position:absolute;left:22824;top:77228;width:11469;height: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1pHsUAAADbAAAADwAAAGRycy9kb3ducmV2LnhtbESPQWsCMRSE7wX/Q3iCl1KzSrVlNcpW&#10;EFTwoG3vz83rJnTzst1E3f77piB4HGbmG2a+7FwtLtQG61nBaJiBIC69tlwp+HhfP72CCBFZY+2Z&#10;FPxSgOWi9zDHXPsrH+hyjJVIEA45KjAxNrmUoTTkMAx9Q5y8L986jEm2ldQtXhPc1XKcZVPp0HJa&#10;MNjQylD5fTw7Bfvt6K04GbvdHX7sfrIu6nP1+KnUoN8VMxCRungP39obreDl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e1pHsUAAADbAAAADwAAAAAAAAAA&#10;AAAAAAChAgAAZHJzL2Rvd25yZXYueG1sUEsFBgAAAAAEAAQA+QAAAJMDAAAAAA==&#10;"/>
                <v:group id="Group 223" o:spid="_x0000_s1102" style="position:absolute;left:8464;top:43537;width:40087;height:111" coordorigin="3604,9448" coordsize="432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24" o:spid="_x0000_s1103" type="#_x0000_t34" style="position:absolute;left:5964;top:7857;width:8;height:319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t6QcQAAADbAAAADwAAAGRycy9kb3ducmV2LnhtbESP0WoCMRRE3wv9h3ALvtXs9mEtq1Gk&#10;UFCRYtUPuG6um8XNzZKkuvr1jSD4OMzMGWYy620rzuRD41hBPsxAEFdON1wr2O++3z9BhIissXVM&#10;Cq4UYDZ9fZlgqd2Ff+m8jbVIEA4lKjAxdqWUoTJkMQxdR5y8o/MWY5K+ltrjJcFtKz+yrJAWG04L&#10;Bjv6MlSdtn9WAW322bHdFZvVIl+uDz+3wzw3XqnBWz8fg4jUx2f40V5oBaMC7l/SD5DT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O3pBxAAAANsAAAAPAAAAAAAAAAAA&#10;AAAAAKECAABkcnMvZG93bnJldi54bWxQSwUGAAAAAAQABAD5AAAAkgMAAAAA&#10;" adj="1074600" strokecolor="#0cf" strokeweight="2pt">
                    <v:stroke dashstyle="dash"/>
                  </v:shape>
                  <v:shape id="AutoShape 225" o:spid="_x0000_s1104" type="#_x0000_t34" style="position:absolute;left:6031;top:8046;width:7;height:281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Pc/cMAAADbAAAADwAAAGRycy9kb3ducmV2LnhtbESPQYvCMBSE78L+h/AWvGmqh+pWo3QF&#10;wYMHV4X1+GieTbF5KU221n9vhAWPw8x8wyzXva1FR62vHCuYjBMQxIXTFZcKzqftaA7CB2SNtWNS&#10;8CAP69XHYImZdnf+oe4YShEh7DNUYEJoMil9YciiH7uGOHpX11oMUbal1C3eI9zWcpokqbRYcVww&#10;2NDGUHE7/lkFh8vju+7TbjvNv9LqssHf3OxZqeFnny9ABOrDO/zf3mkFsxm8vsQfIF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Jj3P3DAAAA2wAAAA8AAAAAAAAAAAAA&#10;AAAAoQIAAGRycy9kb3ducmV2LnhtbFBLBQYAAAAABAAEAPkAAACRAwAAAAA=&#10;" adj="1050545" strokecolor="#0cf" strokeweight="2pt">
                    <v:stroke dashstyle="dash"/>
                  </v:shape>
                  <v:shape id="AutoShape 226" o:spid="_x0000_s1105" type="#_x0000_t34" style="position:absolute;left:5898;top:7669;width:8;height:3569;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LZtb4AAADbAAAADwAAAGRycy9kb3ducmV2LnhtbERPyW7CMBC9V+IfrEHi1jj0wBJiECAh&#10;2mPCch7FQxwRj6PYhfTv6wMSx6e355vBtuJBvW8cK5gmKQjiyumGawXn0+FzAcIHZI2tY1LwRx42&#10;69FHjpl2Ty7oUYZaxBD2GSowIXSZlL4yZNEnriOO3M31FkOEfS11j88Yblv5laYzabHh2GCwo72h&#10;6l7+WgVcn5YX/2Mu2/RaVsfCHHfFjJWajIftCkSgIbzFL/e3VjCPY+OX+APk+h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hgtm1vgAAANsAAAAPAAAAAAAAAAAAAAAAAKEC&#10;AABkcnMvZG93bnJldi54bWxQSwUGAAAAAAQABAD5AAAAjAMAAAAA&#10;" adj="1242000" strokecolor="#0cf" strokeweight="2pt">
                    <v:stroke dashstyle="dash"/>
                  </v:shape>
                  <v:shape id="AutoShape 227" o:spid="_x0000_s1106" type="#_x0000_t34" style="position:absolute;left:5830;top:7480;width:9;height:394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Lc/8YAAADbAAAADwAAAGRycy9kb3ducmV2LnhtbESPT2vCQBTE7wW/w/IEb3WjWP/ErCKF&#10;QqEtVePF2yP7zEazb0N2a9Jv3y0Uehxm5jdMtu1tLe7U+sqxgsk4AUFcOF1xqeCUvzwuQfiArLF2&#10;TAq+ycN2M3jIMNWu4wPdj6EUEcI+RQUmhCaV0heGLPqxa4ijd3GtxRBlW0rdYhfhtpbTJJlLixXH&#10;BYMNPRsqbscvq2C5cIfi82NqZv17l1/fsJk/7c9KjYb9bg0iUB/+w3/tV61gsYLfL/EHyM0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C3P/GAAAA2wAAAA8AAAAAAAAA&#10;AAAAAAAAoQIAAGRycy9kb3ducmV2LnhtbFBLBQYAAAAABAAEAPkAAACUAwAAAAA=&#10;" adj="1276061" strokecolor="#0cf" strokeweight="2pt">
                    <v:stroke dashstyle="dash"/>
                  </v:shape>
                  <v:shape id="AutoShape 228" o:spid="_x0000_s1107" type="#_x0000_t34" style="position:absolute;left:6165;top:8422;width:5;height:206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kzicQAAADbAAAADwAAAGRycy9kb3ducmV2LnhtbERPz2vCMBS+C/sfwhO8yEyVbXSdUUQQ&#10;xB2m3Rzb7dE8m7LmpTTR1v/eHIQdP77f82Vva3Gh1leOFUwnCQjiwumKSwVfn5vHFIQPyBprx6Tg&#10;Sh6Wi4fBHDPtOj7QJQ+liCHsM1RgQmgyKX1hyKKfuIY4cifXWgwRtqXULXYx3NZyliQv0mLFscFg&#10;Q2tDxV9+tgq6p7JO98fD+/H5+2xex7/uY7/7UWo07FdvIAL14V98d2+1gjSuj1/iD5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6TOJxAAAANsAAAAPAAAAAAAAAAAA&#10;AAAAAKECAABkcnMvZG93bnJldi54bWxQSwUGAAAAAAQABAD5AAAAkgMAAAAA&#10;" adj="1074600" strokecolor="yellow" strokeweight="2pt">
                    <v:stroke dashstyle="dash"/>
                  </v:shape>
                  <v:shape id="AutoShape 229" o:spid="_x0000_s1108" type="#_x0000_t34" style="position:absolute;left:6098;top:8233;width:8;height:2441;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qmVMIAAADbAAAADwAAAGRycy9kb3ducmV2LnhtbESPwWrDMBBE74X8g9hALyWRU6gxjpUQ&#10;Ai69FTul58Xa2CbSykhq4vbrq0Ihx2Fm3jDVfrZGXMmH0bGCzToDQdw5PXKv4ONUrwoQISJrNI5J&#10;wTcF2O8WDxWW2t24oWsbe5EgHEpUMMQ4lVKGbiCLYe0m4uSdnbcYk/S91B5vCW6NfM6yXFocOS0M&#10;ONFxoO7SftlEmX+eWvMq6/yzNk33gta/k1XqcTkftiAizfEe/m+/aQXFBv6+pB8gd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PqmVMIAAADbAAAADwAAAAAAAAAAAAAA&#10;AAChAgAAZHJzL2Rvd25yZXYueG1sUEsFBgAAAAAEAAQA+QAAAJADAAAAAA==&#10;" adj="829800" strokecolor="silver" strokeweight="2pt">
                    <v:stroke dashstyle="dash"/>
                  </v:shape>
                  <v:shape id="AutoShape 230" o:spid="_x0000_s1109" type="#_x0000_t34" style="position:absolute;left:5763;top:7289;width:8;height:4325;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irZ8AAAADbAAAADwAAAGRycy9kb3ducmV2LnhtbESPQYvCMBSE74L/ITzBm6Z6ELcaRQRh&#10;8aLrCr0+kmcbbF5qk63135uFhT0OM/MNs972rhYdtcF6VjCbZiCItTeWSwXX78NkCSJEZIO1Z1Lw&#10;ogDbzXCwxtz4J39Rd4mlSBAOOSqoYmxyKYOuyGGY+oY4eTffOoxJtqU0LT4T3NVynmUL6dByWqiw&#10;oX1F+n75cQr00Z0o+LN9ZLro+o8Fe4uFUuNRv1uBiNTH//Bf+9MoWM7h90v6AXLz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Yq2fAAAAA2wAAAA8AAAAAAAAAAAAAAAAA&#10;oQIAAGRycy9kb3ducmV2LnhtbFBLBQYAAAAABAAEAPkAAACOAwAAAAA=&#10;" adj="1533600" strokecolor="#0cf" strokeweight="2pt">
                    <v:stroke dashstyle="dash"/>
                  </v:shape>
                </v:group>
                <v:group id="Group 231" o:spid="_x0000_s1110" style="position:absolute;left:39123;top:53837;width:15362;height:1456" coordorigin="3541,9325" coordsize="1658,1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type id="_x0000_t128" coordsize="21600,21600" o:spt="128" path="m,l21600,,10800,21600xe">
                    <v:stroke joinstyle="miter"/>
                    <v:path gradientshapeok="t" o:connecttype="custom" o:connectlocs="10800,0;5400,10800;10800,21600;16200,10800" textboxrect="5400,0,16200,10800"/>
                  </v:shapetype>
                  <v:shape id="AutoShape 232" o:spid="_x0000_s1111" type="#_x0000_t128" style="position:absolute;left:3541;top:9327;width:126;height: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2hzsQA&#10;AADbAAAADwAAAGRycy9kb3ducmV2LnhtbESP0WrCQBRE3wX/YbkFX0rd1EoiqZsg1UL1RZv6AZfs&#10;bRKSvRuyq6Z/3y0UfBxm5gyzzkfTiSsNrrGs4HkegSAurW64UnD+en9agXAeWWNnmRT8kIM8m07W&#10;mGp740+6Fr4SAcIuRQW1930qpStrMujmticO3rcdDPogh0rqAW8Bbjq5iKJYGmw4LNTY01tNZVtc&#10;jILFSyL58dQmxXGvtzEedqaVZ6VmD+PmFYSn0d/D/+0PrWC1hL8v4QfI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doc7EAAAA2wAAAA8AAAAAAAAAAAAAAAAAmAIAAGRycy9k&#10;b3ducmV2LnhtbFBLBQYAAAAABAAEAPUAAACJAwAAAAA=&#10;" filled="f" stroked="f">
                    <v:fill opacity="0"/>
                  </v:shape>
                  <v:shape id="AutoShape 233" o:spid="_x0000_s1112" type="#_x0000_t128" style="position:absolute;left:4054;top:9327;width:124;height:1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EEVcQA&#10;AADbAAAADwAAAGRycy9kb3ducmV2LnhtbESP0WrCQBRE3wX/YbkFX0rd1GIiqZsg1UL1RZv6AZfs&#10;bRKSvRuyq6Z/3y0UfBxm5gyzzkfTiSsNrrGs4HkegSAurW64UnD+en9agXAeWWNnmRT8kIM8m07W&#10;mGp740+6Fr4SAcIuRQW1930qpStrMujmticO3rcdDPogh0rqAW8Bbjq5iKJYGmw4LNTY01tNZVtc&#10;jILFSyL58dQmxXGvtzEedqaVZ6VmD+PmFYSn0d/D/+0PrWC1hL8v4QfI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RBFXEAAAA2wAAAA8AAAAAAAAAAAAAAAAAmAIAAGRycy9k&#10;b3ducmV2LnhtbFBLBQYAAAAABAAEAPUAAACJAwAAAAA=&#10;" filled="f" stroked="f">
                    <v:fill opacity="0"/>
                  </v:shape>
                  <v:shape id="AutoShape 234" o:spid="_x0000_s1113" type="#_x0000_t128" style="position:absolute;left:3798;top:9326;width:125;height:1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OaIsMA&#10;AADbAAAADwAAAGRycy9kb3ducmV2LnhtbESP0YrCMBRE3wX/IdwFX0RTFap0jSKuC+qL2vUDLs3d&#10;trS5KU1Wu39vBMHHYWbOMMt1Z2pxo9aVlhVMxhEI4szqknMF15/v0QKE88gaa8uk4J8crFf93hIT&#10;be98oVvqcxEg7BJUUHjfJFK6rCCDbmwb4uD92tagD7LNpW7xHuCmltMoiqXBksNCgQ1tC8qq9M8o&#10;mM7mkofnap6eDvorxuPOVPKq1OCj23yC8NT5d/jV3msFi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OaIsMAAADbAAAADwAAAAAAAAAAAAAAAACYAgAAZHJzL2Rv&#10;d25yZXYueG1sUEsFBgAAAAAEAAQA9QAAAIgDAAAAAA==&#10;" filled="f" stroked="f">
                    <v:fill opacity="0"/>
                  </v:shape>
                  <v:shape id="AutoShape 235" o:spid="_x0000_s1114" type="#_x0000_t128" style="position:absolute;left:4309;top:9325;width:124;height: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8/ucMA&#10;AADbAAAADwAAAGRycy9kb3ducmV2LnhtbESP0YrCMBRE3wX/IVzBF9FUBSvVKOK6oL7sWv2AS3Nt&#10;S5ub0mS1+/dmYcHHYWbOMOttZ2rxoNaVlhVMJxEI4szqknMFt+vneAnCeWSNtWVS8EsOtpt+b42J&#10;tk++0CP1uQgQdgkqKLxvEildVpBBN7ENcfDutjXog2xzqVt8Brip5SyKFtJgyWGhwIb2BWVV+mMU&#10;zOax5NF3FadfJ/2xwPPBVPKm1HDQ7VYgPHX+Hf5vH7WCZQx/X8IPkJ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88/ucMAAADbAAAADwAAAAAAAAAAAAAAAACYAgAAZHJzL2Rv&#10;d25yZXYueG1sUEsFBgAAAAAEAAQA9QAAAIgDAAAAAA==&#10;" filled="f" stroked="f">
                    <v:fill opacity="0"/>
                  </v:shape>
                  <v:shape id="AutoShape 236" o:spid="_x0000_s1115" type="#_x0000_t128" style="position:absolute;left:4564;top:9325;width:124;height: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Cry8EA&#10;AADbAAAADwAAAGRycy9kb3ducmV2LnhtbERPzWqDQBC+B/oOyxR6Cc3aFKIY1xDSFtpcktg8wOBO&#10;VHRnxd2qffvuoZDjx/ef7WbTiZEG11hW8LKKQBCXVjdcKbh+fzwnIJxH1thZJgW/5GCXPywyTLWd&#10;+EJj4SsRQtilqKD2vk+ldGVNBt3K9sSBu9nBoA9wqKQecArhppPrKNpIgw2Hhhp7OtRUtsWPUbB+&#10;jSUvz21cnL702waP76aVV6WeHuf9FoSn2d/F/+5PrSAJY8OX8AN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Qq8vBAAAA2wAAAA8AAAAAAAAAAAAAAAAAmAIAAGRycy9kb3du&#10;cmV2LnhtbFBLBQYAAAAABAAEAPUAAACGAwAAAAA=&#10;" filled="f" stroked="f">
                    <v:fill opacity="0"/>
                  </v:shape>
                  <v:shape id="AutoShape 237" o:spid="_x0000_s1116" type="#_x0000_t128" style="position:absolute;left:4819;top:9326;width:124;height: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wOUMUA&#10;AADbAAAADwAAAGRycy9kb3ducmV2LnhtbESPzWrDMBCE74G+g9hCLqWWm0B+nCihtAm0ubR1/ACL&#10;tbGNrZWxFNt5+6pQyHGYmW+Y7X40jeipc5VlBS9RDII4t7riQkF2Pj6vQDiPrLGxTApu5GC/e5hs&#10;MdF24B/qU1+IAGGXoILS+zaR0uUlGXSRbYmDd7GdQR9kV0jd4RDgppGzOF5IgxWHhRJbeispr9Or&#10;UTCbLyU/fdfL9OtTvy/wdDC1zJSaPo6vGxCeRn8P/7c/tILVGv6+hB8gd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HA5QxQAAANsAAAAPAAAAAAAAAAAAAAAAAJgCAABkcnMv&#10;ZG93bnJldi54bWxQSwUGAAAAAAQABAD1AAAAigMAAAAA&#10;" filled="f" stroked="f">
                    <v:fill opacity="0"/>
                  </v:shape>
                  <v:shape id="AutoShape 238" o:spid="_x0000_s1117" type="#_x0000_t128" style="position:absolute;left:5074;top:9325;width:125;height: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8xEMIA&#10;AADbAAAADwAAAGRycy9kb3ducmV2LnhtbERPy2qDQBTdF/oPwy1kU5IxBmJrM5GSB7TZtDX5gItz&#10;q6JzR5yJmr/PLApdHs57k02mFQP1rrasYLmIQBAXVtdcKricj/MXEM4ja2wtk4IbOci2jw8bTLUd&#10;+YeG3JcihLBLUUHlfZdK6YqKDLqF7YgD92t7gz7AvpS6xzGEm1bGUbSWBmsODRV2tKuoaPKrURCv&#10;EsnP302Sf33q/RpPB9PIi1Kzp+n9DYSnyf+L/9wfWsFrWB++hB8gt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zEQwgAAANsAAAAPAAAAAAAAAAAAAAAAAJgCAABkcnMvZG93&#10;bnJldi54bWxQSwUGAAAAAAQABAD1AAAAhwMAAAAA&#10;" filled="f" stroked="f">
                    <v:fill opacity="0"/>
                  </v:shape>
                </v:group>
                <v:group id="Group 239" o:spid="_x0000_s1118" style="position:absolute;left:56172;top:76505;width:7917;height:1446" coordorigin="7159,9454" coordsize="853,1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shape id="AutoShape 240" o:spid="_x0000_s1119" type="#_x0000_t128" style="position:absolute;left:7159;top:9456;width:124;height: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JVMMYA&#10;AADbAAAADwAAAGRycy9kb3ducmV2LnhtbESPQWsCMRSE74X+h/AKvZSaVam0W6NoUfDgQbcV6u2x&#10;eU1WNy/LJur6702h0OMw880w42nnanGmNlSeFfR7GQji0uuKjYKvz+XzK4gQkTXWnknBlQJMJ/d3&#10;Y8y1v/CWzkU0IpVwyFGBjbHJpQylJYeh5xvi5P341mFMsjVSt3hJ5a6WgywbSYcVpwWLDX1YKo/F&#10;ySl4e9rt+7vrwgy/C7Ne7F/mh2xjlXp86GbvICJ18T/8R6904gbw+yX9AD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6JVMMYAAADbAAAADwAAAAAAAAAAAAAAAACYAgAAZHJz&#10;L2Rvd25yZXYueG1sUEsFBgAAAAAEAAQA9QAAAIsDAAAAAA==&#10;" filled="f" stroked="f"/>
                  <v:shape id="AutoShape 241" o:spid="_x0000_s1120" type="#_x0000_t128" style="position:absolute;left:7888;top:9456;width:124;height: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7wq8cA&#10;AADbAAAADwAAAGRycy9kb3ducmV2LnhtbESPQWsCMRSE70L/Q3iFXkrNWlHarVHaouDBg267UG+P&#10;zWuy7eZl2aS6/nsjFDwOM98MM1v0rhEH6kLtWcFomIEgrryu2Sj4/Fg9PIEIEVlj45kUnCjAYn4z&#10;mGGu/ZF3dCiiEamEQ44KbIxtLmWoLDkMQ98SJ+/bdw5jkp2RusNjKneNfMyyqXRYc1qw2NK7peq3&#10;+HMKnu/L/ag8Lc34qzCb5X7y9pNtrVJ3t/3rC4hIfbyG/+m1TtwYLl/SD5Dz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zu8KvHAAAA2wAAAA8AAAAAAAAAAAAAAAAAmAIAAGRy&#10;cy9kb3ducmV2LnhtbFBLBQYAAAAABAAEAPUAAACMAwAAAAA=&#10;" filled="f" stroked="f"/>
                  <v:shape id="AutoShape 242" o:spid="_x0000_s1121" type="#_x0000_t128" style="position:absolute;left:7524;top:9454;width:124;height: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do38cA&#10;AADbAAAADwAAAGRycy9kb3ducmV2LnhtbESPT2sCMRTE7wW/Q3iCF6lZ/7TUrVHaYqEHD+22gt4e&#10;m9dk283Lskl1/fZGEHocZn4zzGLVuVocqA2VZwXjUQaCuPS6YqPg6/P19gFEiMgaa8+k4EQBVsve&#10;zQJz7Y/8QYciGpFKOOSowMbY5FKG0pLDMPINcfK+feswJtkaqVs8pnJXy0mW3UuHFacFiw29WCp/&#10;iz+nYD7c7sfb09pMd4XZrPd3zz/Zu1Vq0O+eHkFE6uJ/+Eq/6cTN4PIl/QC5P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MHaN/HAAAA2wAAAA8AAAAAAAAAAAAAAAAAmAIAAGRy&#10;cy9kb3ducmV2LnhtbFBLBQYAAAAABAAEAPUAAACMAwAAAAA=&#10;" filled="f" stroked="f"/>
                  <v:shape id="AutoShape 243" o:spid="_x0000_s1122" type="#_x0000_t128" style="position:absolute;left:7767;top:9454;width:124;height: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vNRMcA&#10;AADbAAAADwAAAGRycy9kb3ducmV2LnhtbESPQWsCMRSE74X+h/AKXkrNqijt1iitKPTgQbddqLfH&#10;5jXZdvOybKKu/74RCj0OM98MM1/2rhEn6kLtWcFomIEgrryu2Sj4eN88PIIIEVlj45kUXCjAcnF7&#10;M8dc+zPv6VREI1IJhxwV2BjbXMpQWXIYhr4lTt6X7xzGJDsjdYfnVO4aOc6ymXRYc1qw2NLKUvVT&#10;HJ2Cp/vyMCovazP5LMx2fZi+fmc7q9Tgrn95BhGpj//hP/pNJ24K1y/pB8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xLzUTHAAAA2wAAAA8AAAAAAAAAAAAAAAAAmAIAAGRy&#10;cy9kb3ducmV2LnhtbFBLBQYAAAAABAAEAPUAAACMAwAAAAA=&#10;" filled="f" stroked="f"/>
                  <v:shape id="AutoShape 244" o:spid="_x0000_s1123" type="#_x0000_t128" style="position:absolute;left:7281;top:9455;width:124;height: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lTM8cA&#10;AADbAAAADwAAAGRycy9kb3ducmV2LnhtbESPQWsCMRSE74X+h/AKXkrNqlTarVFaUejBg267UG+P&#10;zWuy7eZl2URd/30jFDwOM98MM1v0rhFH6kLtWcFomIEgrryu2Sj4/Fg/PIEIEVlj45kUnCnAYn57&#10;M8Nc+xPv6FhEI1IJhxwV2BjbXMpQWXIYhr4lTt637xzGJDsjdYenVO4aOc6yqXRYc1qw2NLSUvVb&#10;HJyC5/tyPyrPKzP5KsxmtX98+8m2VqnBXf/6AiJSH6/hf/pdJ24Kly/pB8j5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yZUzPHAAAA2wAAAA8AAAAAAAAAAAAAAAAAmAIAAGRy&#10;cy9kb3ducmV2LnhtbFBLBQYAAAAABAAEAPUAAACMAwAAAAA=&#10;" filled="f" stroked="f"/>
                  <v:shape id="AutoShape 245" o:spid="_x0000_s1124" type="#_x0000_t128" style="position:absolute;left:7402;top:9455;width:124;height: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X2qMcA&#10;AADbAAAADwAAAGRycy9kb3ducmV2LnhtbESPQWsCMRSE7wX/Q3iCF6lZFdu6NUpbLPTgod1W0Ntj&#10;85psu3lZNqmu/94IQo/DzDfDLFadq8WB2lB5VjAeZSCIS68rNgq+Pl9vH0CEiKyx9kwKThRgtezd&#10;LDDX/sgfdCiiEamEQ44KbIxNLmUoLTkMI98QJ+/btw5jkq2RusVjKne1nGTZnXRYcVqw2NCLpfK3&#10;+HMK5sPtfrw9rc10V5jNej97/snerVKDfvf0CCJSF//DV/pNJ+4eLl/SD5DL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PV9qjHAAAA2wAAAA8AAAAAAAAAAAAAAAAAmAIAAGRy&#10;cy9kb3ducmV2LnhtbFBLBQYAAAAABAAEAPUAAACMAwAAAAA=&#10;" filled="f" stroked="f"/>
                  <v:shape id="AutoShape 246" o:spid="_x0000_s1125" type="#_x0000_t128" style="position:absolute;left:7645;top:9454;width:124;height: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pi2sMA&#10;AADbAAAADwAAAGRycy9kb3ducmV2LnhtbERPTUsDMRC9C/0PYQpepM1WUXRtWlQqePBQ1xbsbdiM&#10;ybabybKJ7fbfOwfB4+N9z5dDaNWR+tRENjCbFqCI62gbdgY2n6+Te1ApI1tsI5OBMyVYLkYXcyxt&#10;PPEHHavslIRwKtGAz7krtU61p4BpGjti4b5jHzAL7J22PZ4kPLT6uijudMCGpcFjRy+e6kP1Eww8&#10;XG13s+155W6+Kve+2t0+74u1N+ZyPDw9gso05H/xn/vNik/Gyhf5AXr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pi2sMAAADbAAAADwAAAAAAAAAAAAAAAACYAgAAZHJzL2Rv&#10;d25yZXYueG1sUEsFBgAAAAAEAAQA9QAAAIgDAAAAAA==&#10;" filled="f" stroked="f"/>
                </v:group>
                <v:shape id="printer2" o:spid="_x0000_s1126" style="position:absolute;left:26329;top:66650;width:7342;height:362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5LjsIA&#10;AADbAAAADwAAAGRycy9kb3ducmV2LnhtbESPwWrDMBBE74X+g9hALyWR20OI3SghFAK9lTpxzou1&#10;tkytXWOpjvv3VSGQ4zAzb5jtfva9mmgMnbCBl1UGirgW23Fr4Hw6LjegQkS22AuTgV8KsN89Pmyx&#10;sHLlL5rK2KoE4VCgARfjUGgdakcew0oG4uQ1MnqMSY6ttiNeE9z3+jXL1tpjx2nB4UDvjurv8scb&#10;+GzK9bHykytFYiWXnM66eTbmaTEf3kBFmuM9fGt/WAN5Dv9f0g/Qu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LkuOwgAAANsAAAAPAAAAAAAAAAAAAAAAAJgCAABkcnMvZG93&#10;bnJldi54bWxQSwUGAAAAAAQABAD1AAAAhwMAAAAA&#10;" path="m10673,r8513,l21600,4703r,6097l21600,16548r-3558,l18042,21600r-7369,l3176,21600r,-5052l,16548,,10800,,4703,2414,r8259,xem,4703r3558,l17026,4703r4574,l,4703t16518,l16518,10452,,10452t4320,6096l4320,17419r,3136l4320,21600r,-5052m16899,16548r,871l16899,20555r,1045l16899,16548m15247,14981r,-4529l16899,16548r1143,l16518,10452t-1271,4529l15247,14981r1525,2961l4447,17942,5972,14981r,-4529l4320,16548r-1144,l4701,10452m20202,5574r509,l20711,7839r-509,l20202,5574m5972,14981r1524,l13341,14981r1906,e">
                  <v:stroke joinstyle="miter"/>
                  <v:path o:extrusionok="f" o:connecttype="custom" o:connectlocs="362811,0;652196,0;734256,78928;734256,181251;734256,277716;613308,362501;362811,362501;107963,362501;0,277716;0,181251;0,78928;82060,0" o:connectangles="0,0,0,0,0,0,0,0,0,0,0,0" textboxrect="1397,23298,20266,31137"/>
                  <o:lock v:ext="edit" aspectratio="t" verticies="t"/>
                </v:shape>
                <v:shapetype id="_x0000_t33" coordsize="21600,21600" o:spt="33" o:oned="t" path="m,l21600,r,21600e" filled="f">
                  <v:stroke joinstyle="miter"/>
                  <v:path arrowok="t" fillok="f" o:connecttype="none"/>
                  <o:lock v:ext="edit" shapetype="t"/>
                </v:shapetype>
                <v:shape id="AutoShape 248" o:spid="_x0000_s1127" type="#_x0000_t33" style="position:absolute;left:-7325;top:55061;width:33182;height:11162;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sCr8QAAADcAAAADwAAAGRycy9kb3ducmV2LnhtbESPQU8CMRCF7yb8h2ZIvEkLB2MWCiGK&#10;iSYeFIjnyXbYrmyndVvY9d87BxNvM3lv3vtmtRlDp67U5zayhfnMgCKuo2u5sXA8PN89gMoF2WEX&#10;mSz8UIbNenKzwsrFgT/oui+NkhDOFVrwpaRK61x7CphnMRGLdop9wCJr32jX4yDhodMLY+51wJal&#10;wWOiR0/1eX8JFhYX3g2foRzS+9d3euPX49PJG2tvp+N2CarQWP7Nf9cvTvCN4MszMoF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SwKvxAAAANwAAAAPAAAAAAAAAAAA&#10;AAAAAKECAABkcnMvZG93bnJldi54bWxQSwUGAAAAAAQABAD5AAAAkgMAAAAA&#10;" strokecolor="red" strokeweight="2pt">
                  <v:stroke dashstyle="dash"/>
                </v:shape>
                <v:shape id="AutoShape 249" o:spid="_x0000_s1128" type="#_x0000_t32" style="position:absolute;left:18838;top:66529;width:9;height:783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TqzMIAAADcAAAADwAAAGRycy9kb3ducmV2LnhtbERPTYvCMBC9C/6HMIIXWVOFFekapSiC&#10;CKJWodehmW27NpPSRK3/frOw4G0e73MWq87U4kGtqywrmIwjEMS51RUXCq6X7ccchPPIGmvLpOBF&#10;DlbLfm+BsbZPPtMj9YUIIexiVFB638RSurwkg25sG+LAfdvWoA+wLaRu8RnCTS2nUTSTBisODSU2&#10;tC4pv6V3o8AfRvvPn/PxmKTMm+S0z27JOlNqOOiSLxCeOv8W/7t3OsyPJvD3TLhAL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PTqzMIAAADcAAAADwAAAAAAAAAAAAAA&#10;AAChAgAAZHJzL2Rvd25yZXYueG1sUEsFBgAAAAAEAAQA+QAAAJADAAAAAA==&#10;"/>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50" o:spid="_x0000_s1129" type="#_x0000_t45" style="position:absolute;left:9409;top:17874;width:9142;height:16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nlMIA&#10;AADcAAAADwAAAGRycy9kb3ducmV2LnhtbERPS2sCMRC+F/wPYQpeSk30UMrWKEVclN5qFfU2bGYf&#10;uJksSVy3/74pCN7m43vOfDnYVvTkQ+NYw3SiQBAXzjRcadj/5K/vIEJENtg6Jg2/FGC5GD3NMTPu&#10;xt/U72IlUgiHDDXUMXaZlKGoyWKYuI44caXzFmOCvpLG4y2F21bOlHqTFhtODTV2tKqpuOyuVkOO&#10;53azOq7zflseDr5U+KJOX1qPn4fPDxCRhvgQ391bk+arGfw/ky6Q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vCeUwgAAANwAAAAPAAAAAAAAAAAAAAAAAJgCAABkcnMvZG93&#10;bnJldi54bWxQSwUGAAAAAAQABAD1AAAAhwMAAAAA&#10;" adj="-11895,66246,-6915,15307,,15307">
                  <v:textbox inset="0,0,0,0">
                    <w:txbxContent>
                      <w:p w:rsidR="00F34457" w:rsidRPr="007C0E12" w:rsidRDefault="00F34457" w:rsidP="00280907">
                        <w:pPr>
                          <w:rPr>
                            <w:rFonts w:ascii="Arial" w:hAnsi="Arial" w:cs="Arial"/>
                            <w:b/>
                            <w:sz w:val="22"/>
                            <w:szCs w:val="22"/>
                          </w:rPr>
                        </w:pPr>
                        <w:r w:rsidRPr="007C0E12">
                          <w:rPr>
                            <w:rFonts w:ascii="Arial" w:hAnsi="Arial" w:cs="Arial"/>
                            <w:b/>
                            <w:sz w:val="22"/>
                            <w:szCs w:val="22"/>
                          </w:rPr>
                          <w:t>190.111.50</w:t>
                        </w:r>
                        <w:proofErr w:type="gramStart"/>
                        <w:r w:rsidRPr="007C0E12">
                          <w:rPr>
                            <w:rFonts w:ascii="Arial" w:hAnsi="Arial" w:cs="Arial"/>
                            <w:b/>
                            <w:sz w:val="22"/>
                            <w:szCs w:val="22"/>
                          </w:rPr>
                          <w:t>.</w:t>
                        </w:r>
                        <w:r w:rsidRPr="007C0E12">
                          <w:rPr>
                            <w:rFonts w:ascii="Arial" w:hAnsi="Arial" w:cs="Arial"/>
                            <w:b/>
                            <w:color w:val="FF0000"/>
                            <w:sz w:val="22"/>
                            <w:szCs w:val="22"/>
                          </w:rPr>
                          <w:t>x</w:t>
                        </w:r>
                        <w:proofErr w:type="gramEnd"/>
                      </w:p>
                    </w:txbxContent>
                  </v:textbox>
                  <o:callout v:ext="edit" minusy="t"/>
                </v:shape>
                <v:shape id="AutoShape 251" o:spid="_x0000_s1130" type="#_x0000_t45" style="position:absolute;left:12756;top:19784;width:9123;height:1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mTPcQA&#10;AADcAAAADwAAAGRycy9kb3ducmV2LnhtbERPTWvCQBC9F/oflil4041KQ4nZiC0o0kNtUw8ex+yY&#10;DWZnQ3bV9N93C0Jv83ifky8H24or9b5xrGA6SUAQV043XCvYf6/HLyB8QNbYOiYFP+RhWTw+5Jhp&#10;d+MvupahFjGEfYYKTAhdJqWvDFn0E9cRR+7keoshwr6WusdbDLetnCVJKi02HBsMdvRmqDqXF6vg&#10;KOeHD1c9r95fU3PY7Lb1bpN+KjV6GlYLEIGG8C++u7c6zk/m8PdMvEA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Jkz3EAAAA3AAAAA8AAAAAAAAAAAAAAAAAmAIAAGRycy9k&#10;b3ducmV2LnhtbFBLBQYAAAAABAAEAPUAAACJAwAAAAA=&#10;" adj="-8493,40838,-6418,15188,-1804,15188">
                  <v:textbox inset="0,0,0,0">
                    <w:txbxContent>
                      <w:p w:rsidR="00F34457" w:rsidRPr="007C0E12" w:rsidRDefault="00F34457" w:rsidP="00280907">
                        <w:pPr>
                          <w:rPr>
                            <w:rFonts w:ascii="Arial" w:hAnsi="Arial" w:cs="Arial"/>
                            <w:b/>
                            <w:sz w:val="22"/>
                            <w:szCs w:val="22"/>
                          </w:rPr>
                        </w:pPr>
                        <w:r w:rsidRPr="007C0E12">
                          <w:rPr>
                            <w:rFonts w:ascii="Arial" w:hAnsi="Arial" w:cs="Arial"/>
                            <w:b/>
                            <w:sz w:val="22"/>
                            <w:szCs w:val="22"/>
                          </w:rPr>
                          <w:t>190.111</w:t>
                        </w:r>
                        <w:proofErr w:type="gramStart"/>
                        <w:r w:rsidRPr="007C0E12">
                          <w:rPr>
                            <w:rFonts w:ascii="Arial" w:hAnsi="Arial" w:cs="Arial"/>
                            <w:b/>
                            <w:sz w:val="22"/>
                            <w:szCs w:val="22"/>
                          </w:rPr>
                          <w:t>.</w:t>
                        </w:r>
                        <w:r w:rsidRPr="007C0E12">
                          <w:rPr>
                            <w:rFonts w:ascii="Arial" w:hAnsi="Arial" w:cs="Arial"/>
                            <w:b/>
                            <w:color w:val="FF0000"/>
                            <w:sz w:val="22"/>
                            <w:szCs w:val="22"/>
                          </w:rPr>
                          <w:t>x</w:t>
                        </w:r>
                        <w:r w:rsidRPr="007C0E12">
                          <w:rPr>
                            <w:rFonts w:ascii="Arial" w:hAnsi="Arial" w:cs="Arial"/>
                            <w:b/>
                            <w:sz w:val="22"/>
                            <w:szCs w:val="22"/>
                          </w:rPr>
                          <w:t>.254</w:t>
                        </w:r>
                        <w:proofErr w:type="gramEnd"/>
                      </w:p>
                    </w:txbxContent>
                  </v:textbox>
                  <o:callout v:ext="edit" minusy="t"/>
                </v:shape>
                <v:shape id="Text Box 252" o:spid="_x0000_s1131" type="#_x0000_t202" style="position:absolute;left:53715;top:26098;width:1428;height:8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Al8MEA&#10;AADcAAAADwAAAGRycy9kb3ducmV2LnhtbERPS2rDMBDdF3IHMYHuarlNY4JrJQRDaFeGfA4wWBPL&#10;xBo5lhrbt68Khe7m8b5T7CbbiQcNvnWs4DVJQRDXTrfcKLicDy8bED4ga+wck4KZPOy2i6cCc+1G&#10;PtLjFBoRQ9jnqMCE0OdS+tqQRZ+4njhyVzdYDBEOjdQDjjHcdvItTTNpseXYYLCn0lB9O31bBdUs&#10;zbiy60tdllmVre4HvH12Sj0vp/0HiEBT+Bf/ub90nJ++w+8z8QK5/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cQJfDBAAAA3AAAAA8AAAAAAAAAAAAAAAAAmAIAAGRycy9kb3du&#10;cmV2LnhtbFBLBQYAAAAABAAEAPUAAACGAwAAAAA=&#10;" filled="f" stroked="f">
                  <v:textbox style="layout-flow:vertical;mso-layout-flow-alt:bottom-to-top" inset="0,0,0,0">
                    <w:txbxContent>
                      <w:p w:rsidR="00F34457" w:rsidRPr="007E23F3" w:rsidRDefault="00F34457" w:rsidP="00280907">
                        <w:pPr>
                          <w:jc w:val="center"/>
                          <w:rPr>
                            <w:rFonts w:ascii="Arial" w:hAnsi="Arial" w:cs="Arial"/>
                            <w:sz w:val="18"/>
                            <w:szCs w:val="18"/>
                          </w:rPr>
                        </w:pPr>
                        <w:r w:rsidRPr="007E23F3">
                          <w:rPr>
                            <w:rFonts w:ascii="Arial" w:hAnsi="Arial" w:cs="Arial"/>
                            <w:sz w:val="18"/>
                            <w:szCs w:val="18"/>
                          </w:rPr>
                          <w:t>(</w:t>
                        </w:r>
                        <w:r>
                          <w:rPr>
                            <w:rFonts w:ascii="Arial" w:hAnsi="Arial" w:cs="Arial"/>
                            <w:sz w:val="18"/>
                            <w:szCs w:val="18"/>
                          </w:rPr>
                          <w:t>C</w:t>
                        </w:r>
                        <w:r w:rsidRPr="007E23F3">
                          <w:rPr>
                            <w:rFonts w:ascii="Arial" w:hAnsi="Arial" w:cs="Arial"/>
                            <w:sz w:val="18"/>
                            <w:szCs w:val="18"/>
                          </w:rPr>
                          <w:t>onsole cable)</w:t>
                        </w:r>
                      </w:p>
                    </w:txbxContent>
                  </v:textbox>
                </v:shape>
                <v:shape id="Text Box 253" o:spid="_x0000_s1132" type="#_x0000_t202" style="position:absolute;left:25040;top:63340;width:9920;height:3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AVk8MA&#10;AADcAAAADwAAAGRycy9kb3ducmV2LnhtbERPS2vCQBC+C/0PyxR6kbppoEFSV2m1hR7qISqeh+yY&#10;BLOzYXfN4993CwVv8/E9Z7UZTSt6cr6xrOBlkYAgLq1uuFJwOn49L0H4gKyxtUwKJvKwWT/MVphr&#10;O3BB/SFUIoawz1FBHUKXS+nLmgz6he2II3exzmCI0FVSOxxiuGllmiSZNNhwbKixo21N5fVwMwqy&#10;nbsNBW/nu9PnD+67Kj1/TGelnh7H9zcQgcZwF/+7v3Wcn7zC3zPxAr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AVk8MAAADcAAAADwAAAAAAAAAAAAAAAACYAgAAZHJzL2Rv&#10;d25yZXYueG1sUEsFBgAAAAAEAAQA9QAAAIgDAAAAAA==&#10;" stroked="f">
                  <v:textbox inset="0,0,0,0">
                    <w:txbxContent>
                      <w:p w:rsidR="00F34457" w:rsidRPr="00EB1C0F" w:rsidRDefault="00F34457" w:rsidP="00280907">
                        <w:pPr>
                          <w:rPr>
                            <w:rFonts w:ascii="Arial" w:hAnsi="Arial" w:cs="Arial"/>
                            <w:b/>
                            <w:sz w:val="22"/>
                            <w:szCs w:val="22"/>
                            <w:u w:val="single"/>
                          </w:rPr>
                        </w:pPr>
                        <w:r w:rsidRPr="00EB1C0F">
                          <w:rPr>
                            <w:rFonts w:ascii="Arial" w:hAnsi="Arial" w:cs="Arial"/>
                            <w:b/>
                            <w:sz w:val="22"/>
                            <w:szCs w:val="22"/>
                            <w:u w:val="single"/>
                          </w:rPr>
                          <w:t xml:space="preserve">Lab </w:t>
                        </w:r>
                        <w:r>
                          <w:rPr>
                            <w:rFonts w:ascii="Arial" w:hAnsi="Arial" w:cs="Arial"/>
                            <w:b/>
                            <w:sz w:val="22"/>
                            <w:szCs w:val="22"/>
                            <w:u w:val="single"/>
                          </w:rPr>
                          <w:t>Printer</w:t>
                        </w:r>
                      </w:p>
                      <w:p w:rsidR="00F34457" w:rsidRPr="00EB1C0F" w:rsidRDefault="00F34457" w:rsidP="00280907">
                        <w:pPr>
                          <w:rPr>
                            <w:rFonts w:ascii="Arial" w:hAnsi="Arial" w:cs="Arial"/>
                            <w:b/>
                            <w:sz w:val="22"/>
                            <w:szCs w:val="22"/>
                          </w:rPr>
                        </w:pPr>
                        <w:r w:rsidRPr="00EB1C0F">
                          <w:rPr>
                            <w:rFonts w:ascii="Arial" w:hAnsi="Arial" w:cs="Arial"/>
                            <w:b/>
                            <w:sz w:val="22"/>
                            <w:szCs w:val="22"/>
                          </w:rPr>
                          <w:t>190.111.50.1</w:t>
                        </w:r>
                        <w:r>
                          <w:rPr>
                            <w:rFonts w:ascii="Arial" w:hAnsi="Arial" w:cs="Arial"/>
                            <w:b/>
                            <w:sz w:val="22"/>
                            <w:szCs w:val="22"/>
                          </w:rPr>
                          <w:t>1</w:t>
                        </w:r>
                        <w:r w:rsidRPr="00EB1C0F">
                          <w:rPr>
                            <w:rFonts w:ascii="Arial" w:hAnsi="Arial" w:cs="Arial"/>
                            <w:b/>
                            <w:sz w:val="22"/>
                            <w:szCs w:val="22"/>
                          </w:rPr>
                          <w:t>0</w:t>
                        </w:r>
                      </w:p>
                    </w:txbxContent>
                  </v:textbox>
                </v:shape>
                <v:shape id="AutoShape 254" o:spid="_x0000_s1133" type="#_x0000_t32" style="position:absolute;left:21656;top:68467;width:4673;height:674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w/R8EAAADcAAAADwAAAGRycy9kb3ducmV2LnhtbERPTYvCMBC9C/sfwizsRTTtHkSqUURY&#10;EA8Lag8eh2Rsi82kJtla//1GELzN433Ocj3YVvTkQ+NYQT7NQBBrZxquFJSnn8kcRIjIBlvHpOBB&#10;Adarj9ESC+PufKD+GCuRQjgUqKCOsSukDLomi2HqOuLEXZy3GBP0lTQe7ynctvI7y2bSYsOpocaO&#10;tjXp6/HPKmj25W/Zj2/R6/k+P/s8nM6tVurrc9gsQEQa4lv8cu9Mmp/N4PlMukC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LD9HwQAAANwAAAAPAAAAAAAAAAAAAAAA&#10;AKECAABkcnMvZG93bnJldi54bWxQSwUGAAAAAAQABAD5AAAAjwMAAAAA&#10;"/>
                <v:shape id="Text Box 255" o:spid="_x0000_s1134" type="#_x0000_t202" style="position:absolute;left:33041;top:72027;width:9929;height:3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uf8MA&#10;AADcAAAADwAAAGRycy9kb3ducmV2LnhtbERPS2vCQBC+C/0PyxR6kbppDlFSV2m1hR7qISqeh+yY&#10;BLOzYXfN4993C4Xe5uN7zno7mlb05HxjWcHLIgFBXFrdcKXgfPp8XoHwAVlja5kUTORhu3mYrTHX&#10;duCC+mOoRAxhn6OCOoQul9KXNRn0C9sRR+5qncEQoaukdjjEcNPKNEkyabDh2FBjR7uaytvxbhRk&#10;e3cfCt7N9+ePbzx0VXp5ny5KPT2Ob68gAo3hX/zn/tJxfrKE32fiBX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4uf8MAAADcAAAADwAAAAAAAAAAAAAAAACYAgAAZHJzL2Rv&#10;d25yZXYueG1sUEsFBgAAAAAEAAQA9QAAAIgDAAAAAA==&#10;" stroked="f">
                  <v:textbox inset="0,0,0,0">
                    <w:txbxContent>
                      <w:p w:rsidR="00F34457" w:rsidRPr="00EB1C0F" w:rsidRDefault="00F34457" w:rsidP="00280907">
                        <w:pPr>
                          <w:rPr>
                            <w:rFonts w:ascii="Arial" w:hAnsi="Arial" w:cs="Arial"/>
                            <w:b/>
                            <w:sz w:val="22"/>
                            <w:szCs w:val="22"/>
                            <w:u w:val="single"/>
                          </w:rPr>
                        </w:pPr>
                        <w:r w:rsidRPr="00EB1C0F">
                          <w:rPr>
                            <w:rFonts w:ascii="Arial" w:hAnsi="Arial" w:cs="Arial"/>
                            <w:b/>
                            <w:sz w:val="22"/>
                            <w:szCs w:val="22"/>
                            <w:u w:val="single"/>
                          </w:rPr>
                          <w:t xml:space="preserve">Lab </w:t>
                        </w:r>
                        <w:r>
                          <w:rPr>
                            <w:rFonts w:ascii="Arial" w:hAnsi="Arial" w:cs="Arial"/>
                            <w:b/>
                            <w:sz w:val="22"/>
                            <w:szCs w:val="22"/>
                            <w:u w:val="single"/>
                          </w:rPr>
                          <w:t>Router</w:t>
                        </w:r>
                      </w:p>
                      <w:p w:rsidR="00F34457" w:rsidRPr="00EB1C0F" w:rsidRDefault="00F34457" w:rsidP="00280907">
                        <w:pPr>
                          <w:rPr>
                            <w:rFonts w:ascii="Arial" w:hAnsi="Arial" w:cs="Arial"/>
                            <w:b/>
                            <w:sz w:val="22"/>
                            <w:szCs w:val="22"/>
                          </w:rPr>
                        </w:pPr>
                        <w:r w:rsidRPr="00EB1C0F">
                          <w:rPr>
                            <w:rFonts w:ascii="Arial" w:hAnsi="Arial" w:cs="Arial"/>
                            <w:b/>
                            <w:sz w:val="22"/>
                            <w:szCs w:val="22"/>
                          </w:rPr>
                          <w:t>190.111.50.</w:t>
                        </w:r>
                        <w:r>
                          <w:rPr>
                            <w:rFonts w:ascii="Arial" w:hAnsi="Arial" w:cs="Arial"/>
                            <w:b/>
                            <w:sz w:val="22"/>
                            <w:szCs w:val="22"/>
                          </w:rPr>
                          <w:t>55</w:t>
                        </w:r>
                      </w:p>
                    </w:txbxContent>
                  </v:textbox>
                </v:shape>
                <v:oval id="Oval 256" o:spid="_x0000_s1135" style="position:absolute;left:14852;top:74363;width:7972;height:5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XiW8MA&#10;AADcAAAADwAAAGRycy9kb3ducmV2LnhtbESPQWsCMRCF74X+hzAFbzWriJTVKFoqeitdS8/jZkwW&#10;N5NlE3X9951DobcZ3pv3vlmuh9CqG/WpiWxgMi5AEdfRNuwMfB93r2+gUka22EYmAw9KsF49Py2x&#10;tPHOX3SrslMSwqlEAz7nrtQ61Z4CpnHsiEU7xz5glrV32vZ4l/DQ6mlRzHXAhqXBY0fvnupLdQ0G&#10;Lu1pn3c4r6b72efWeRc++PFjzOhl2CxAZRryv/nv+mAFvxBaeUYm0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vXiW8MAAADcAAAADwAAAAAAAAAAAAAAAACYAgAAZHJzL2Rv&#10;d25yZXYueG1sUEsFBgAAAAAEAAQA9QAAAIgDAAAAAA==&#10;">
                  <v:textbox inset="0,0,0,0">
                    <w:txbxContent>
                      <w:p w:rsidR="00F34457" w:rsidRPr="00D40E05" w:rsidRDefault="00F34457" w:rsidP="00280907">
                        <w:pPr>
                          <w:jc w:val="center"/>
                          <w:rPr>
                            <w:rFonts w:ascii="Arial" w:hAnsi="Arial" w:cs="Arial"/>
                            <w:b/>
                            <w:sz w:val="22"/>
                            <w:szCs w:val="22"/>
                          </w:rPr>
                        </w:pPr>
                        <w:r w:rsidRPr="00D40E05">
                          <w:rPr>
                            <w:rFonts w:ascii="Arial" w:hAnsi="Arial" w:cs="Arial"/>
                            <w:b/>
                            <w:sz w:val="22"/>
                            <w:szCs w:val="22"/>
                          </w:rPr>
                          <w:t xml:space="preserve">Lab </w:t>
                        </w:r>
                        <w:r>
                          <w:rPr>
                            <w:rFonts w:ascii="Arial" w:hAnsi="Arial" w:cs="Arial"/>
                            <w:b/>
                            <w:sz w:val="22"/>
                            <w:szCs w:val="22"/>
                          </w:rPr>
                          <w:t>Switch</w:t>
                        </w:r>
                      </w:p>
                    </w:txbxContent>
                  </v:textbox>
                </v:oval>
                <v:rect id="Rectangle 257" o:spid="_x0000_s1136" style="position:absolute;left:34293;top:75374;width:7138;height:3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67Y8YA&#10;AADcAAAADwAAAGRycy9kb3ducmV2LnhtbESPQWvCQBCF74L/YRmhN91UqtToKiIIpUXRVMTjkB2T&#10;1OxsyG5j7K/vCoK3Gd6b972ZLVpTioZqV1hW8DqIQBCnVhecKTh8r/vvIJxH1lhaJgU3crCYdzsz&#10;jLW98p6axGcihLCLUUHufRVL6dKcDLqBrYiDdra1QR/WOpO6xmsIN6UcRtFYGiw4EHKsaJVTekl+&#10;TeC+VT+H7ed2vbn9HRu3+zolo7NV6qXXLqcgPLX+aX5cf+hQP5rA/ZkwgZ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67Y8YAAADcAAAADwAAAAAAAAAAAAAAAACYAgAAZHJz&#10;L2Rvd25yZXYueG1sUEsFBgAAAAAEAAQA9QAAAIsDAAAAAA==&#10;">
                  <v:textbox inset="0,0,0,0">
                    <w:txbxContent>
                      <w:p w:rsidR="00F34457" w:rsidRPr="00B707FC" w:rsidRDefault="00F34457" w:rsidP="00280907">
                        <w:pPr>
                          <w:jc w:val="center"/>
                          <w:rPr>
                            <w:rFonts w:ascii="Arial" w:hAnsi="Arial" w:cs="Arial"/>
                            <w:b/>
                            <w:sz w:val="22"/>
                            <w:szCs w:val="22"/>
                          </w:rPr>
                        </w:pPr>
                        <w:r w:rsidRPr="00B707FC">
                          <w:rPr>
                            <w:rFonts w:ascii="Arial" w:hAnsi="Arial" w:cs="Arial"/>
                            <w:b/>
                            <w:sz w:val="22"/>
                            <w:szCs w:val="22"/>
                          </w:rPr>
                          <w:t xml:space="preserve">Lab </w:t>
                        </w:r>
                        <w:r>
                          <w:rPr>
                            <w:rFonts w:ascii="Arial" w:hAnsi="Arial" w:cs="Arial"/>
                            <w:b/>
                            <w:sz w:val="22"/>
                            <w:szCs w:val="22"/>
                          </w:rPr>
                          <w:br/>
                        </w:r>
                        <w:r w:rsidRPr="00B707FC">
                          <w:rPr>
                            <w:rFonts w:ascii="Arial" w:hAnsi="Arial" w:cs="Arial"/>
                            <w:b/>
                            <w:sz w:val="22"/>
                            <w:szCs w:val="22"/>
                          </w:rPr>
                          <w:t>Router</w:t>
                        </w:r>
                      </w:p>
                    </w:txbxContent>
                  </v:textbox>
                </v:rect>
                <w10:anchorlock/>
              </v:group>
            </w:pict>
          </mc:Fallback>
        </mc:AlternateContent>
      </w:r>
    </w:p>
    <w:p w:rsidR="00226525" w:rsidRDefault="00133D6C" w:rsidP="00226525">
      <w:pPr>
        <w:pStyle w:val="Heading2"/>
      </w:pPr>
      <w:r>
        <w:br w:type="page"/>
      </w:r>
      <w:r w:rsidR="00226525">
        <w:lastRenderedPageBreak/>
        <w:t>Cabl</w:t>
      </w:r>
      <w:r w:rsidR="00000AB7">
        <w:t>ing the Network</w:t>
      </w:r>
      <w:r w:rsidR="00226525">
        <w:t xml:space="preserve"> (see </w:t>
      </w:r>
      <w:r w:rsidR="00D10788">
        <w:t xml:space="preserve">physical topology </w:t>
      </w:r>
      <w:r w:rsidR="00226525">
        <w:t>diagram)</w:t>
      </w:r>
    </w:p>
    <w:p w:rsidR="00201A66" w:rsidRDefault="00226525" w:rsidP="00226525">
      <w:pPr>
        <w:pStyle w:val="Heading3"/>
      </w:pPr>
      <w:r>
        <w:t>Pod Cabling</w:t>
      </w:r>
    </w:p>
    <w:p w:rsidR="00226525" w:rsidRDefault="00226525" w:rsidP="00226525">
      <w:r>
        <w:t xml:space="preserve">Each pod has </w:t>
      </w:r>
      <w:ins w:id="2" w:author="fhdsjokahf jfdoifj" w:date="2016-09-10T07:22:00Z">
        <w:r w:rsidR="006865E7">
          <w:t xml:space="preserve">three </w:t>
        </w:r>
      </w:ins>
      <w:del w:id="3" w:author="fhdsjokahf jfdoifj" w:date="2016-09-10T07:22:00Z">
        <w:r w:rsidDel="006865E7">
          <w:delText xml:space="preserve">three </w:delText>
        </w:r>
      </w:del>
      <w:r>
        <w:t xml:space="preserve">computers that must be connected by Ethernet cable to that pod’s switch in the router room. This is made possible by the breakout box positioned at the corner of each pod. </w:t>
      </w:r>
      <w:r w:rsidR="00701786" w:rsidRPr="005851FD">
        <w:rPr>
          <w:b/>
          <w:u w:val="single"/>
        </w:rPr>
        <w:t>The jacks on the breakout box are connected to the patch panel in the router room by cables that run beneath the floor.</w:t>
      </w:r>
      <w:r>
        <w:t xml:space="preserve"> </w:t>
      </w:r>
    </w:p>
    <w:p w:rsidR="00226525" w:rsidRDefault="00226525" w:rsidP="00226525"/>
    <w:p w:rsidR="00226525" w:rsidRDefault="00226525" w:rsidP="008D4BE2">
      <w:pPr>
        <w:numPr>
          <w:ilvl w:val="0"/>
          <w:numId w:val="53"/>
        </w:numPr>
      </w:pPr>
      <w:r>
        <w:t>Connect each machine’s Ethernet port to the breakout box.</w:t>
      </w:r>
    </w:p>
    <w:p w:rsidR="00226525" w:rsidRDefault="00226525" w:rsidP="008D4BE2">
      <w:pPr>
        <w:numPr>
          <w:ilvl w:val="1"/>
          <w:numId w:val="53"/>
        </w:numPr>
      </w:pPr>
      <w:r>
        <w:t xml:space="preserve">Connect a standard Ethernet cable from each machine to the breakout box. Start with the </w:t>
      </w:r>
      <w:r w:rsidR="00701786">
        <w:t>f</w:t>
      </w:r>
      <w:r>
        <w:t xml:space="preserve">irst jack (top left-most) on the breakout box. </w:t>
      </w:r>
    </w:p>
    <w:p w:rsidR="00226525" w:rsidRDefault="00701786" w:rsidP="008D4BE2">
      <w:pPr>
        <w:numPr>
          <w:ilvl w:val="1"/>
          <w:numId w:val="53"/>
        </w:numPr>
      </w:pPr>
      <w:r>
        <w:t>I</w:t>
      </w:r>
      <w:r w:rsidR="00226525">
        <w:t>f your machine has two Ethernet ports, try the top-most port first. If the operating system fails to detect a connection, try the other port.</w:t>
      </w:r>
    </w:p>
    <w:p w:rsidR="00226525" w:rsidRDefault="00226525" w:rsidP="008D4BE2">
      <w:pPr>
        <w:numPr>
          <w:ilvl w:val="0"/>
          <w:numId w:val="53"/>
        </w:numPr>
      </w:pPr>
      <w:r>
        <w:t xml:space="preserve">Connect the serial console cable to the </w:t>
      </w:r>
      <w:del w:id="4" w:author="fhdsjokahf jfdoifj" w:date="2016-09-10T07:24:00Z">
        <w:r w:rsidDel="006865E7">
          <w:delText>XP</w:delText>
        </w:r>
      </w:del>
      <w:ins w:id="5" w:author="fhdsjokahf jfdoifj" w:date="2016-09-10T07:24:00Z">
        <w:r w:rsidR="006865E7">
          <w:t>10</w:t>
        </w:r>
      </w:ins>
      <w:r>
        <w:t xml:space="preserve"> machine</w:t>
      </w:r>
    </w:p>
    <w:p w:rsidR="00226525" w:rsidRDefault="00226525" w:rsidP="008D4BE2">
      <w:pPr>
        <w:numPr>
          <w:ilvl w:val="1"/>
          <w:numId w:val="53"/>
        </w:numPr>
      </w:pPr>
      <w:r>
        <w:t>The console cable is the flat, light-blue cable with the serial connector on one end.</w:t>
      </w:r>
    </w:p>
    <w:p w:rsidR="00226525" w:rsidRDefault="00226525" w:rsidP="008D4BE2">
      <w:pPr>
        <w:numPr>
          <w:ilvl w:val="1"/>
          <w:numId w:val="53"/>
        </w:numPr>
      </w:pPr>
      <w:r>
        <w:t xml:space="preserve">Connect the serial side of the cable to the serial port on the Windows </w:t>
      </w:r>
      <w:del w:id="6" w:author="fhdsjokahf jfdoifj" w:date="2016-09-10T07:24:00Z">
        <w:r w:rsidDel="006865E7">
          <w:delText>XP</w:delText>
        </w:r>
      </w:del>
      <w:ins w:id="7" w:author="fhdsjokahf jfdoifj" w:date="2016-09-10T07:24:00Z">
        <w:r w:rsidR="006865E7">
          <w:t>10</w:t>
        </w:r>
      </w:ins>
      <w:r>
        <w:t xml:space="preserve"> machine.</w:t>
      </w:r>
    </w:p>
    <w:p w:rsidR="00226525" w:rsidRDefault="00226525" w:rsidP="008D4BE2">
      <w:pPr>
        <w:numPr>
          <w:ilvl w:val="1"/>
          <w:numId w:val="53"/>
        </w:numPr>
      </w:pPr>
      <w:r>
        <w:t>Connect the other end of the console cable to the yellow jack on the breakout box.</w:t>
      </w:r>
    </w:p>
    <w:p w:rsidR="00226525" w:rsidRDefault="00226525" w:rsidP="00226525"/>
    <w:p w:rsidR="00226525" w:rsidRDefault="00226525" w:rsidP="00226525">
      <w:pPr>
        <w:pStyle w:val="Heading3"/>
      </w:pPr>
      <w:r>
        <w:t>Switch and Router Cabling</w:t>
      </w:r>
    </w:p>
    <w:p w:rsidR="00E12F68" w:rsidRDefault="00226525" w:rsidP="00226525">
      <w:r>
        <w:t xml:space="preserve">The racks in the router room contain a switch, router, and patch-panel for each pod. </w:t>
      </w:r>
      <w:r w:rsidR="00E12F68">
        <w:t>To be able to communicate with each other, each computer and the router must be connected to the switch. To communicate with other pods and the Internet, the router must be connected to the lab backbone network.</w:t>
      </w:r>
    </w:p>
    <w:p w:rsidR="00E12F68" w:rsidRDefault="00E12F68" w:rsidP="00226525"/>
    <w:p w:rsidR="00876343" w:rsidRDefault="00876343" w:rsidP="008D4BE2">
      <w:pPr>
        <w:numPr>
          <w:ilvl w:val="0"/>
          <w:numId w:val="54"/>
        </w:numPr>
      </w:pPr>
      <w:r>
        <w:t>Connect each system in the pod to the switch.</w:t>
      </w:r>
    </w:p>
    <w:p w:rsidR="00876343" w:rsidRDefault="007D79C1" w:rsidP="008D4BE2">
      <w:pPr>
        <w:numPr>
          <w:ilvl w:val="1"/>
          <w:numId w:val="54"/>
        </w:numPr>
      </w:pPr>
      <w:r>
        <w:t>Connect</w:t>
      </w:r>
      <w:r w:rsidR="00636B2D">
        <w:t xml:space="preserve"> the first three blue jacks on the patch panel to the switch. </w:t>
      </w:r>
    </w:p>
    <w:p w:rsidR="00876343" w:rsidRDefault="00876343" w:rsidP="008D4BE2">
      <w:pPr>
        <w:numPr>
          <w:ilvl w:val="1"/>
          <w:numId w:val="54"/>
        </w:numPr>
      </w:pPr>
      <w:r>
        <w:t>Note: all of the ports on the switch are the same.</w:t>
      </w:r>
    </w:p>
    <w:p w:rsidR="00E12F68" w:rsidRDefault="00876343" w:rsidP="008D4BE2">
      <w:pPr>
        <w:numPr>
          <w:ilvl w:val="0"/>
          <w:numId w:val="54"/>
        </w:numPr>
      </w:pPr>
      <w:r>
        <w:t>Connect the router to the pod network and the backbone network.</w:t>
      </w:r>
    </w:p>
    <w:p w:rsidR="00876343" w:rsidRDefault="00876343" w:rsidP="008D4BE2">
      <w:pPr>
        <w:numPr>
          <w:ilvl w:val="1"/>
          <w:numId w:val="54"/>
        </w:numPr>
      </w:pPr>
      <w:r>
        <w:t>Connect the Fa0/0 port on the back of the router to a port on the switch.</w:t>
      </w:r>
    </w:p>
    <w:p w:rsidR="00876343" w:rsidRDefault="00876343" w:rsidP="008D4BE2">
      <w:pPr>
        <w:numPr>
          <w:ilvl w:val="1"/>
          <w:numId w:val="54"/>
        </w:numPr>
      </w:pPr>
      <w:r>
        <w:t>Connect the Fa0/1 port to the red jack on the patch panel.</w:t>
      </w:r>
    </w:p>
    <w:p w:rsidR="00636B2D" w:rsidRDefault="00876343" w:rsidP="008D4BE2">
      <w:pPr>
        <w:numPr>
          <w:ilvl w:val="0"/>
          <w:numId w:val="54"/>
        </w:numPr>
      </w:pPr>
      <w:r>
        <w:t>Use a standard cable to connect the console port on the router to the yellow jack on the patch panel.</w:t>
      </w:r>
    </w:p>
    <w:p w:rsidR="00226525" w:rsidRPr="00226525" w:rsidRDefault="00226525" w:rsidP="00226525"/>
    <w:p w:rsidR="00226525" w:rsidRPr="00201A66" w:rsidRDefault="00226525" w:rsidP="00201A66"/>
    <w:p w:rsidR="0083085D" w:rsidRDefault="00F24513" w:rsidP="0021178C">
      <w:pPr>
        <w:pStyle w:val="Heading2"/>
      </w:pPr>
      <w:r>
        <w:t xml:space="preserve">Installing Windows </w:t>
      </w:r>
      <w:del w:id="8" w:author="fhdsjokahf jfdoifj" w:date="2016-09-10T07:24:00Z">
        <w:r w:rsidDel="006865E7">
          <w:delText>XP</w:delText>
        </w:r>
      </w:del>
      <w:ins w:id="9" w:author="fhdsjokahf jfdoifj" w:date="2016-09-10T07:24:00Z">
        <w:r w:rsidR="006865E7">
          <w:t>10</w:t>
        </w:r>
      </w:ins>
      <w:r>
        <w:t xml:space="preserve"> and </w:t>
      </w:r>
      <w:r w:rsidR="0083085D">
        <w:t xml:space="preserve">Server </w:t>
      </w:r>
      <w:del w:id="10" w:author="fhdsjokahf jfdoifj" w:date="2016-09-10T07:25:00Z">
        <w:r w:rsidR="0083085D" w:rsidDel="006865E7">
          <w:delText>2003</w:delText>
        </w:r>
      </w:del>
      <w:ins w:id="11" w:author="fhdsjokahf jfdoifj" w:date="2016-09-10T07:25:00Z">
        <w:r w:rsidR="006865E7">
          <w:t>2012</w:t>
        </w:r>
      </w:ins>
    </w:p>
    <w:p w:rsidR="00EF74A3" w:rsidRDefault="00EF74A3" w:rsidP="0021178C">
      <w:pPr>
        <w:pStyle w:val="Heading3"/>
      </w:pPr>
      <w:r>
        <w:t>Startup</w:t>
      </w:r>
    </w:p>
    <w:p w:rsidR="00074394" w:rsidRDefault="00074394" w:rsidP="00187896">
      <w:r>
        <w:t xml:space="preserve">Before starting the installation, you must select the correct machine for the operating system. </w:t>
      </w:r>
      <w:r w:rsidR="00214AE3">
        <w:t xml:space="preserve">Each machine has </w:t>
      </w:r>
      <w:r w:rsidR="00246FA2">
        <w:t>a</w:t>
      </w:r>
      <w:r w:rsidR="00214AE3">
        <w:t xml:space="preserve"> small green label on the top with a license key for Windows </w:t>
      </w:r>
      <w:del w:id="12" w:author="fhdsjokahf jfdoifj" w:date="2016-09-10T07:24:00Z">
        <w:r w:rsidR="00214AE3" w:rsidDel="006865E7">
          <w:delText>XP</w:delText>
        </w:r>
      </w:del>
      <w:ins w:id="13" w:author="fhdsjokahf jfdoifj" w:date="2016-09-10T07:24:00Z">
        <w:r w:rsidR="006865E7">
          <w:t>10</w:t>
        </w:r>
      </w:ins>
      <w:r w:rsidR="00214AE3">
        <w:t xml:space="preserve"> Pro. One machine has a </w:t>
      </w:r>
      <w:r w:rsidR="00732E38">
        <w:t>white</w:t>
      </w:r>
      <w:r w:rsidR="00214AE3">
        <w:t xml:space="preserve"> label with the key for </w:t>
      </w:r>
      <w:r>
        <w:t xml:space="preserve">Windows </w:t>
      </w:r>
      <w:del w:id="14" w:author="fhdsjokahf jfdoifj" w:date="2016-09-10T07:25:00Z">
        <w:r w:rsidDel="006865E7">
          <w:delText>2003</w:delText>
        </w:r>
      </w:del>
      <w:ins w:id="15" w:author="fhdsjokahf jfdoifj" w:date="2016-09-10T07:25:00Z">
        <w:r w:rsidR="006865E7">
          <w:t>2012</w:t>
        </w:r>
      </w:ins>
      <w:r w:rsidR="00214AE3">
        <w:t xml:space="preserve">. Although any machine can be used for </w:t>
      </w:r>
      <w:r w:rsidR="00B44CE7">
        <w:t xml:space="preserve">Windows </w:t>
      </w:r>
      <w:del w:id="16" w:author="fhdsjokahf jfdoifj" w:date="2016-09-10T07:24:00Z">
        <w:r w:rsidR="00214AE3" w:rsidDel="006865E7">
          <w:delText>XP</w:delText>
        </w:r>
      </w:del>
      <w:ins w:id="17" w:author="fhdsjokahf jfdoifj" w:date="2016-09-10T07:24:00Z">
        <w:r w:rsidR="006865E7">
          <w:t>10</w:t>
        </w:r>
      </w:ins>
      <w:r w:rsidR="00214AE3">
        <w:t xml:space="preserve">, you should use the Dell GX620 model for Windows because </w:t>
      </w:r>
      <w:r w:rsidR="00163035">
        <w:t>the GX620</w:t>
      </w:r>
      <w:r w:rsidR="00A85A9C">
        <w:t xml:space="preserve"> may</w:t>
      </w:r>
      <w:r w:rsidR="00214AE3">
        <w:t xml:space="preserve"> not compatible with </w:t>
      </w:r>
      <w:r w:rsidR="00A85A9C">
        <w:t>Ubuntu</w:t>
      </w:r>
      <w:r w:rsidR="00214AE3">
        <w:t xml:space="preserve"> Linux.</w:t>
      </w:r>
    </w:p>
    <w:p w:rsidR="00214AE3" w:rsidRDefault="00214AE3" w:rsidP="00187896"/>
    <w:p w:rsidR="00FC1E66" w:rsidRDefault="00CF07C2" w:rsidP="008D4BE2">
      <w:pPr>
        <w:numPr>
          <w:ilvl w:val="0"/>
          <w:numId w:val="28"/>
        </w:numPr>
      </w:pPr>
      <w:r>
        <w:t xml:space="preserve">Select the system on which to install Windows. </w:t>
      </w:r>
      <w:r w:rsidR="00C459F4">
        <w:t xml:space="preserve">For Windows </w:t>
      </w:r>
      <w:del w:id="18" w:author="fhdsjokahf jfdoifj" w:date="2016-09-10T07:25:00Z">
        <w:r w:rsidR="00C459F4" w:rsidDel="006865E7">
          <w:delText>2003</w:delText>
        </w:r>
      </w:del>
      <w:ins w:id="19" w:author="fhdsjokahf jfdoifj" w:date="2016-09-10T07:25:00Z">
        <w:r w:rsidR="006865E7">
          <w:t>2012</w:t>
        </w:r>
      </w:ins>
      <w:r w:rsidR="00C459F4">
        <w:t xml:space="preserve">, use </w:t>
      </w:r>
      <w:r w:rsidR="00232DBB">
        <w:t xml:space="preserve">the system labeled with </w:t>
      </w:r>
      <w:r w:rsidR="007C42BC">
        <w:t>the white “Win</w:t>
      </w:r>
      <w:del w:id="20" w:author="fhdsjokahf jfdoifj" w:date="2016-09-10T07:25:00Z">
        <w:r w:rsidR="007C42BC" w:rsidDel="006865E7">
          <w:delText>2003</w:delText>
        </w:r>
      </w:del>
      <w:ins w:id="21" w:author="fhdsjokahf jfdoifj" w:date="2016-09-10T07:25:00Z">
        <w:r w:rsidR="006865E7">
          <w:t>2012</w:t>
        </w:r>
      </w:ins>
      <w:r w:rsidR="007C42BC">
        <w:t xml:space="preserve"> K</w:t>
      </w:r>
      <w:r w:rsidR="00232DBB">
        <w:t>ey</w:t>
      </w:r>
      <w:r w:rsidR="007C42BC">
        <w:t>” label.</w:t>
      </w:r>
      <w:r w:rsidR="00232DBB">
        <w:t xml:space="preserve"> </w:t>
      </w:r>
      <w:r w:rsidR="00FC1E66">
        <w:t xml:space="preserve">For Windows </w:t>
      </w:r>
      <w:del w:id="22" w:author="fhdsjokahf jfdoifj" w:date="2016-09-10T07:24:00Z">
        <w:r w:rsidR="00FC1E66" w:rsidDel="006865E7">
          <w:delText>XP</w:delText>
        </w:r>
      </w:del>
      <w:ins w:id="23" w:author="fhdsjokahf jfdoifj" w:date="2016-09-10T07:24:00Z">
        <w:r w:rsidR="006865E7">
          <w:t>10</w:t>
        </w:r>
      </w:ins>
      <w:r w:rsidR="00FC1E66">
        <w:t xml:space="preserve"> use a GX620 if it is available. </w:t>
      </w:r>
    </w:p>
    <w:p w:rsidR="00232DBB" w:rsidRDefault="00232DBB" w:rsidP="008D4BE2">
      <w:pPr>
        <w:numPr>
          <w:ilvl w:val="0"/>
          <w:numId w:val="28"/>
        </w:numPr>
      </w:pPr>
      <w:r>
        <w:t xml:space="preserve">Insert the </w:t>
      </w:r>
      <w:r w:rsidR="00C24220">
        <w:t xml:space="preserve">Windows installation </w:t>
      </w:r>
      <w:r>
        <w:t>CD and reboot the machine.</w:t>
      </w:r>
    </w:p>
    <w:p w:rsidR="00B44CE7" w:rsidRDefault="00B44CE7" w:rsidP="008D4BE2">
      <w:pPr>
        <w:numPr>
          <w:ilvl w:val="0"/>
          <w:numId w:val="28"/>
        </w:numPr>
      </w:pPr>
      <w:r>
        <w:t>Press Enter to boot from the CD when prompted</w:t>
      </w:r>
      <w:r w:rsidR="00232DBB">
        <w:t xml:space="preserve"> (you will have only a few seconds)</w:t>
      </w:r>
      <w:r>
        <w:t>.</w:t>
      </w:r>
    </w:p>
    <w:p w:rsidR="00B44CE7" w:rsidRDefault="00C459F4" w:rsidP="008D4BE2">
      <w:pPr>
        <w:numPr>
          <w:ilvl w:val="0"/>
          <w:numId w:val="28"/>
        </w:numPr>
      </w:pPr>
      <w:r>
        <w:t>Do not select the options to install additional drivers or run a recovery tool.</w:t>
      </w:r>
    </w:p>
    <w:p w:rsidR="00C459F4" w:rsidRDefault="00C459F4" w:rsidP="008D4BE2">
      <w:pPr>
        <w:numPr>
          <w:ilvl w:val="0"/>
          <w:numId w:val="28"/>
        </w:numPr>
      </w:pPr>
      <w:r>
        <w:t xml:space="preserve">When prompted to </w:t>
      </w:r>
      <w:r>
        <w:rPr>
          <w:b/>
        </w:rPr>
        <w:t>Setup Windows</w:t>
      </w:r>
      <w:r w:rsidRPr="00C459F4">
        <w:t>,</w:t>
      </w:r>
      <w:r>
        <w:t xml:space="preserve"> press Enter.</w:t>
      </w:r>
    </w:p>
    <w:p w:rsidR="00C459F4" w:rsidRDefault="00C459F4" w:rsidP="00C459F4"/>
    <w:p w:rsidR="00B22DDF" w:rsidRDefault="00B22DDF" w:rsidP="0021178C">
      <w:pPr>
        <w:pStyle w:val="Heading3"/>
      </w:pPr>
      <w:r>
        <w:lastRenderedPageBreak/>
        <w:t>Partitioning and Formatting</w:t>
      </w:r>
    </w:p>
    <w:p w:rsidR="00E60678" w:rsidRDefault="00044360" w:rsidP="00CB4983">
      <w:r>
        <w:t xml:space="preserve">At the disk partitioning screen </w:t>
      </w:r>
      <w:r w:rsidR="004918E4">
        <w:t xml:space="preserve">you will be shown a list of the existing disk partitions. </w:t>
      </w:r>
      <w:r w:rsidR="00E60678">
        <w:t>Yo</w:t>
      </w:r>
      <w:r w:rsidR="00201A66">
        <w:t>u will need to completely remove</w:t>
      </w:r>
      <w:r w:rsidR="00E60678">
        <w:t xml:space="preserve"> all existing partitions and create a new one. After partitioning and formatting you will be asked to restart the machine.</w:t>
      </w:r>
      <w:r w:rsidR="00163035">
        <w:t xml:space="preserve"> </w:t>
      </w:r>
    </w:p>
    <w:p w:rsidR="00E60678" w:rsidRDefault="00E60678" w:rsidP="00CB4983"/>
    <w:p w:rsidR="00E60678" w:rsidRDefault="00B44CE7" w:rsidP="00E60678">
      <w:pPr>
        <w:numPr>
          <w:ilvl w:val="0"/>
          <w:numId w:val="2"/>
        </w:numPr>
      </w:pPr>
      <w:r>
        <w:t>Select and d</w:t>
      </w:r>
      <w:r w:rsidR="00E60678">
        <w:t>elete each partition</w:t>
      </w:r>
      <w:r w:rsidR="009F06AD">
        <w:t>.</w:t>
      </w:r>
    </w:p>
    <w:p w:rsidR="00E60678" w:rsidRDefault="00E60678" w:rsidP="00E60678">
      <w:pPr>
        <w:numPr>
          <w:ilvl w:val="0"/>
          <w:numId w:val="2"/>
        </w:numPr>
      </w:pPr>
      <w:r>
        <w:t>Create a new partition and use the default size that it displays (the whole disk).</w:t>
      </w:r>
    </w:p>
    <w:p w:rsidR="00E60678" w:rsidRDefault="00E60678" w:rsidP="00E60678">
      <w:pPr>
        <w:numPr>
          <w:ilvl w:val="0"/>
          <w:numId w:val="2"/>
        </w:numPr>
      </w:pPr>
      <w:r>
        <w:t>Select the new partition and press Enter to install Windows.</w:t>
      </w:r>
    </w:p>
    <w:p w:rsidR="00E60678" w:rsidRDefault="00E60678" w:rsidP="00E60678">
      <w:pPr>
        <w:numPr>
          <w:ilvl w:val="0"/>
          <w:numId w:val="2"/>
        </w:numPr>
      </w:pPr>
      <w:r>
        <w:t xml:space="preserve">When prompted to format the drive, select </w:t>
      </w:r>
      <w:r w:rsidRPr="00A255A1">
        <w:rPr>
          <w:b/>
        </w:rPr>
        <w:t>NTFS (Quick)</w:t>
      </w:r>
      <w:r w:rsidR="003E3440">
        <w:rPr>
          <w:b/>
        </w:rPr>
        <w:t xml:space="preserve"> for both </w:t>
      </w:r>
      <w:del w:id="24" w:author="fhdsjokahf jfdoifj" w:date="2016-09-10T07:24:00Z">
        <w:r w:rsidR="003E3440" w:rsidDel="006865E7">
          <w:rPr>
            <w:b/>
          </w:rPr>
          <w:delText>XP</w:delText>
        </w:r>
      </w:del>
      <w:ins w:id="25" w:author="fhdsjokahf jfdoifj" w:date="2016-09-10T07:24:00Z">
        <w:r w:rsidR="006865E7">
          <w:rPr>
            <w:b/>
          </w:rPr>
          <w:t>10</w:t>
        </w:r>
      </w:ins>
      <w:r w:rsidR="003E3440">
        <w:rPr>
          <w:b/>
        </w:rPr>
        <w:t xml:space="preserve"> and Server </w:t>
      </w:r>
      <w:del w:id="26" w:author="fhdsjokahf jfdoifj" w:date="2016-09-10T07:25:00Z">
        <w:r w:rsidR="003E3440" w:rsidDel="006865E7">
          <w:rPr>
            <w:b/>
          </w:rPr>
          <w:delText>2003</w:delText>
        </w:r>
      </w:del>
      <w:ins w:id="27" w:author="fhdsjokahf jfdoifj" w:date="2016-09-10T07:25:00Z">
        <w:r w:rsidR="006865E7">
          <w:rPr>
            <w:b/>
          </w:rPr>
          <w:t>2012</w:t>
        </w:r>
      </w:ins>
      <w:r>
        <w:t>.</w:t>
      </w:r>
      <w:r w:rsidR="003E3440">
        <w:t xml:space="preserve"> </w:t>
      </w:r>
    </w:p>
    <w:p w:rsidR="00C459F4" w:rsidRDefault="00C459F4" w:rsidP="00C459F4"/>
    <w:p w:rsidR="00AB021E" w:rsidRDefault="00AB021E" w:rsidP="00AB021E">
      <w:pPr>
        <w:pStyle w:val="Heading3"/>
      </w:pPr>
      <w:r>
        <w:t xml:space="preserve">Installation Options </w:t>
      </w:r>
    </w:p>
    <w:p w:rsidR="00AB021E" w:rsidRDefault="00AB021E" w:rsidP="00AB021E">
      <w:r>
        <w:t xml:space="preserve">After some time, you will be prompted to set various options for Windows. You will be asked to set your computer’s name. The Windows </w:t>
      </w:r>
      <w:del w:id="28" w:author="fhdsjokahf jfdoifj" w:date="2016-09-10T07:25:00Z">
        <w:r w:rsidDel="006865E7">
          <w:delText>2003</w:delText>
        </w:r>
      </w:del>
      <w:ins w:id="29" w:author="fhdsjokahf jfdoifj" w:date="2016-09-10T07:25:00Z">
        <w:r w:rsidR="006865E7">
          <w:t>2012</w:t>
        </w:r>
      </w:ins>
      <w:r>
        <w:t xml:space="preserve"> server should be named </w:t>
      </w:r>
      <w:r w:rsidRPr="00D15945">
        <w:rPr>
          <w:b/>
        </w:rPr>
        <w:t>Pod&lt;#&gt;</w:t>
      </w:r>
      <w:r w:rsidRPr="00797F43">
        <w:rPr>
          <w:b/>
        </w:rPr>
        <w:t>Server</w:t>
      </w:r>
      <w:r w:rsidRPr="00797F43">
        <w:t>,</w:t>
      </w:r>
      <w:r>
        <w:rPr>
          <w:b/>
        </w:rPr>
        <w:t xml:space="preserve"> </w:t>
      </w:r>
      <w:r>
        <w:t xml:space="preserve">the </w:t>
      </w:r>
      <w:del w:id="30" w:author="fhdsjokahf jfdoifj" w:date="2016-09-10T07:24:00Z">
        <w:r w:rsidDel="006865E7">
          <w:delText>XP</w:delText>
        </w:r>
      </w:del>
      <w:ins w:id="31" w:author="fhdsjokahf jfdoifj" w:date="2016-09-10T07:24:00Z">
        <w:r w:rsidR="006865E7">
          <w:t>10</w:t>
        </w:r>
      </w:ins>
      <w:r>
        <w:t xml:space="preserve"> machine should be </w:t>
      </w:r>
      <w:r w:rsidRPr="00D15945">
        <w:rPr>
          <w:b/>
        </w:rPr>
        <w:t>Pod&lt;#&gt;</w:t>
      </w:r>
      <w:del w:id="32" w:author="fhdsjokahf jfdoifj" w:date="2016-09-10T07:24:00Z">
        <w:r w:rsidRPr="00D15945" w:rsidDel="006865E7">
          <w:rPr>
            <w:b/>
          </w:rPr>
          <w:delText>XP</w:delText>
        </w:r>
      </w:del>
      <w:ins w:id="33" w:author="fhdsjokahf jfdoifj" w:date="2016-09-10T07:24:00Z">
        <w:r w:rsidR="006865E7">
          <w:rPr>
            <w:b/>
          </w:rPr>
          <w:t>10</w:t>
        </w:r>
      </w:ins>
      <w:r>
        <w:t>.  For example, if you are in Pod 1 then your computers should be named “Pod1Server” and “Pod1</w:t>
      </w:r>
      <w:del w:id="34" w:author="fhdsjokahf jfdoifj" w:date="2016-09-10T07:24:00Z">
        <w:r w:rsidDel="006865E7">
          <w:delText>XP</w:delText>
        </w:r>
      </w:del>
      <w:ins w:id="35" w:author="fhdsjokahf jfdoifj" w:date="2016-09-10T07:24:00Z">
        <w:r w:rsidR="006865E7">
          <w:t>10</w:t>
        </w:r>
      </w:ins>
      <w:r>
        <w:t xml:space="preserve">.” You will also be prompted for a password for the local Administrator account, use </w:t>
      </w:r>
      <w:r w:rsidRPr="00D15945">
        <w:rPr>
          <w:b/>
        </w:rPr>
        <w:t>pod&lt;#&gt;pod&lt;#&gt;</w:t>
      </w:r>
      <w:r>
        <w:rPr>
          <w:b/>
        </w:rPr>
        <w:t xml:space="preserve"> </w:t>
      </w:r>
      <w:r>
        <w:t>(e.g. pod1pod1).</w:t>
      </w:r>
      <w:r w:rsidRPr="00C459F4">
        <w:t xml:space="preserve"> </w:t>
      </w:r>
    </w:p>
    <w:p w:rsidR="00AB021E" w:rsidRDefault="00AB021E" w:rsidP="00AB021E"/>
    <w:p w:rsidR="00AB021E" w:rsidRDefault="00AB021E" w:rsidP="00AB021E">
      <w:pPr>
        <w:numPr>
          <w:ilvl w:val="0"/>
          <w:numId w:val="1"/>
        </w:numPr>
      </w:pPr>
      <w:r>
        <w:t xml:space="preserve">Regional Settings: No change is required, click </w:t>
      </w:r>
      <w:proofErr w:type="gramStart"/>
      <w:r>
        <w:t>Next</w:t>
      </w:r>
      <w:proofErr w:type="gramEnd"/>
      <w:r>
        <w:t>.</w:t>
      </w:r>
    </w:p>
    <w:p w:rsidR="00AB021E" w:rsidRDefault="00AB021E" w:rsidP="00AB021E">
      <w:pPr>
        <w:numPr>
          <w:ilvl w:val="0"/>
          <w:numId w:val="1"/>
        </w:numPr>
      </w:pPr>
      <w:r>
        <w:t>Name and Organization: Set both to</w:t>
      </w:r>
      <w:r w:rsidRPr="00A255A1">
        <w:rPr>
          <w:b/>
        </w:rPr>
        <w:t xml:space="preserve"> RU</w:t>
      </w:r>
    </w:p>
    <w:p w:rsidR="00E93E86" w:rsidRDefault="00AB021E" w:rsidP="00AB021E">
      <w:pPr>
        <w:numPr>
          <w:ilvl w:val="0"/>
          <w:numId w:val="1"/>
        </w:numPr>
      </w:pPr>
      <w:r>
        <w:t xml:space="preserve">License Key: </w:t>
      </w:r>
      <w:r w:rsidR="00E93E86">
        <w:t>Use the key on the small green label (</w:t>
      </w:r>
      <w:del w:id="36" w:author="fhdsjokahf jfdoifj" w:date="2016-09-10T07:24:00Z">
        <w:r w:rsidR="00E93E86" w:rsidDel="006865E7">
          <w:delText>XP</w:delText>
        </w:r>
      </w:del>
      <w:ins w:id="37" w:author="fhdsjokahf jfdoifj" w:date="2016-09-10T07:24:00Z">
        <w:r w:rsidR="006865E7">
          <w:t>10</w:t>
        </w:r>
      </w:ins>
      <w:r w:rsidR="00E93E86">
        <w:t>) or the large white label (</w:t>
      </w:r>
      <w:del w:id="38" w:author="fhdsjokahf jfdoifj" w:date="2016-09-10T07:25:00Z">
        <w:r w:rsidR="00E93E86" w:rsidDel="006865E7">
          <w:delText>2003</w:delText>
        </w:r>
      </w:del>
      <w:ins w:id="39" w:author="fhdsjokahf jfdoifj" w:date="2016-09-10T07:25:00Z">
        <w:r w:rsidR="006865E7">
          <w:t>2012</w:t>
        </w:r>
      </w:ins>
      <w:r w:rsidR="00E93E86">
        <w:t>)</w:t>
      </w:r>
    </w:p>
    <w:p w:rsidR="00AB021E" w:rsidRDefault="00E93E86" w:rsidP="00AB021E">
      <w:pPr>
        <w:numPr>
          <w:ilvl w:val="0"/>
          <w:numId w:val="1"/>
        </w:numPr>
      </w:pPr>
      <w:r>
        <w:t xml:space="preserve"> </w:t>
      </w:r>
      <w:r w:rsidR="00AB021E">
        <w:t>License Mode (</w:t>
      </w:r>
      <w:del w:id="40" w:author="fhdsjokahf jfdoifj" w:date="2016-09-10T07:25:00Z">
        <w:r w:rsidR="00AB021E" w:rsidDel="006865E7">
          <w:delText>2003</w:delText>
        </w:r>
      </w:del>
      <w:ins w:id="41" w:author="fhdsjokahf jfdoifj" w:date="2016-09-10T07:25:00Z">
        <w:r w:rsidR="006865E7">
          <w:t>2012</w:t>
        </w:r>
      </w:ins>
      <w:r w:rsidR="00AB021E">
        <w:t xml:space="preserve"> only): No change is required, click </w:t>
      </w:r>
      <w:proofErr w:type="gramStart"/>
      <w:r w:rsidR="00AB021E">
        <w:t>Next</w:t>
      </w:r>
      <w:proofErr w:type="gramEnd"/>
      <w:r w:rsidR="00AB021E">
        <w:t>.</w:t>
      </w:r>
    </w:p>
    <w:p w:rsidR="00AB021E" w:rsidRDefault="00AB021E" w:rsidP="00AB021E">
      <w:pPr>
        <w:numPr>
          <w:ilvl w:val="0"/>
          <w:numId w:val="1"/>
        </w:numPr>
      </w:pPr>
      <w:r>
        <w:t xml:space="preserve">Computer Name: </w:t>
      </w:r>
      <w:r w:rsidRPr="00D15945">
        <w:rPr>
          <w:b/>
        </w:rPr>
        <w:t>Pod&lt;#&gt;Server</w:t>
      </w:r>
      <w:r>
        <w:t xml:space="preserve"> or </w:t>
      </w:r>
      <w:r w:rsidRPr="00D15945">
        <w:rPr>
          <w:b/>
        </w:rPr>
        <w:t>Pod&lt;#&gt;</w:t>
      </w:r>
      <w:del w:id="42" w:author="fhdsjokahf jfdoifj" w:date="2016-09-10T07:24:00Z">
        <w:r w:rsidRPr="00D15945" w:rsidDel="006865E7">
          <w:rPr>
            <w:b/>
          </w:rPr>
          <w:delText>XP</w:delText>
        </w:r>
      </w:del>
      <w:ins w:id="43" w:author="fhdsjokahf jfdoifj" w:date="2016-09-10T07:24:00Z">
        <w:r w:rsidR="006865E7">
          <w:rPr>
            <w:b/>
          </w:rPr>
          <w:t>10</w:t>
        </w:r>
      </w:ins>
    </w:p>
    <w:p w:rsidR="00AB021E" w:rsidRDefault="00AB021E" w:rsidP="00AB021E">
      <w:pPr>
        <w:numPr>
          <w:ilvl w:val="0"/>
          <w:numId w:val="1"/>
        </w:numPr>
      </w:pPr>
      <w:r>
        <w:t xml:space="preserve">Administrator Password: </w:t>
      </w:r>
      <w:r w:rsidRPr="00D15945">
        <w:rPr>
          <w:b/>
        </w:rPr>
        <w:t>pod&lt;#&gt;pod&lt;#&gt;</w:t>
      </w:r>
    </w:p>
    <w:p w:rsidR="00AB021E" w:rsidRDefault="00AB021E" w:rsidP="00AB021E">
      <w:pPr>
        <w:numPr>
          <w:ilvl w:val="0"/>
          <w:numId w:val="1"/>
        </w:numPr>
      </w:pPr>
      <w:r>
        <w:t>Date and Time: You must set the date and time accurately or you may run into problems later when working with Active Directory. Do not forget to set the time zone to Eastern.</w:t>
      </w:r>
    </w:p>
    <w:p w:rsidR="00AB021E" w:rsidRDefault="00AB021E" w:rsidP="00AB021E">
      <w:pPr>
        <w:numPr>
          <w:ilvl w:val="0"/>
          <w:numId w:val="1"/>
        </w:numPr>
      </w:pPr>
      <w:r>
        <w:t>Network Settings (</w:t>
      </w:r>
      <w:del w:id="44" w:author="fhdsjokahf jfdoifj" w:date="2016-09-10T07:25:00Z">
        <w:r w:rsidDel="006865E7">
          <w:delText>2003</w:delText>
        </w:r>
      </w:del>
      <w:ins w:id="45" w:author="fhdsjokahf jfdoifj" w:date="2016-09-10T07:25:00Z">
        <w:r w:rsidR="006865E7">
          <w:t>2012</w:t>
        </w:r>
      </w:ins>
      <w:r>
        <w:t xml:space="preserve"> only): Select Typical.</w:t>
      </w:r>
    </w:p>
    <w:p w:rsidR="00AB021E" w:rsidRDefault="00AB021E" w:rsidP="00AB021E">
      <w:pPr>
        <w:numPr>
          <w:ilvl w:val="0"/>
          <w:numId w:val="1"/>
        </w:numPr>
      </w:pPr>
      <w:r>
        <w:t>Workgroup/Domain (</w:t>
      </w:r>
      <w:del w:id="46" w:author="fhdsjokahf jfdoifj" w:date="2016-09-10T07:25:00Z">
        <w:r w:rsidDel="006865E7">
          <w:delText>2003</w:delText>
        </w:r>
      </w:del>
      <w:ins w:id="47" w:author="fhdsjokahf jfdoifj" w:date="2016-09-10T07:25:00Z">
        <w:r w:rsidR="006865E7">
          <w:t>2012</w:t>
        </w:r>
      </w:ins>
      <w:r>
        <w:t xml:space="preserve"> only): No change is required, click </w:t>
      </w:r>
      <w:proofErr w:type="gramStart"/>
      <w:r>
        <w:t>Next</w:t>
      </w:r>
      <w:proofErr w:type="gramEnd"/>
      <w:r>
        <w:t>.</w:t>
      </w:r>
    </w:p>
    <w:p w:rsidR="00AB021E" w:rsidRDefault="00AB021E" w:rsidP="00AB021E">
      <w:pPr>
        <w:numPr>
          <w:ilvl w:val="0"/>
          <w:numId w:val="1"/>
        </w:numPr>
      </w:pPr>
      <w:r>
        <w:t>Select No/</w:t>
      </w:r>
      <w:r w:rsidR="00FE146A">
        <w:t xml:space="preserve">Finished </w:t>
      </w:r>
      <w:r>
        <w:t xml:space="preserve">if asked to check for </w:t>
      </w:r>
      <w:r w:rsidR="00FE146A">
        <w:t>updates</w:t>
      </w:r>
      <w:r>
        <w:t>.</w:t>
      </w:r>
    </w:p>
    <w:p w:rsidR="00AB021E" w:rsidRDefault="00AB021E" w:rsidP="00AB021E">
      <w:pPr>
        <w:numPr>
          <w:ilvl w:val="0"/>
          <w:numId w:val="1"/>
        </w:numPr>
      </w:pPr>
      <w:r>
        <w:t>Create a user (</w:t>
      </w:r>
      <w:del w:id="48" w:author="fhdsjokahf jfdoifj" w:date="2016-09-10T07:24:00Z">
        <w:r w:rsidDel="006865E7">
          <w:delText>XP</w:delText>
        </w:r>
      </w:del>
      <w:ins w:id="49" w:author="fhdsjokahf jfdoifj" w:date="2016-09-10T07:24:00Z">
        <w:r w:rsidR="006865E7">
          <w:t>10</w:t>
        </w:r>
      </w:ins>
      <w:r>
        <w:t xml:space="preserve"> only): name = </w:t>
      </w:r>
      <w:del w:id="50" w:author="fhdsjokahf jfdoifj" w:date="2016-09-10T07:24:00Z">
        <w:r w:rsidDel="006865E7">
          <w:rPr>
            <w:b/>
          </w:rPr>
          <w:delText>XP</w:delText>
        </w:r>
      </w:del>
      <w:ins w:id="51" w:author="fhdsjokahf jfdoifj" w:date="2016-09-10T07:24:00Z">
        <w:r w:rsidR="006865E7">
          <w:rPr>
            <w:b/>
          </w:rPr>
          <w:t>10</w:t>
        </w:r>
      </w:ins>
      <w:r>
        <w:rPr>
          <w:b/>
        </w:rPr>
        <w:t>user</w:t>
      </w:r>
      <w:r>
        <w:t xml:space="preserve">, password = </w:t>
      </w:r>
      <w:r w:rsidRPr="00E35819">
        <w:rPr>
          <w:b/>
        </w:rPr>
        <w:t>pod&lt;#&gt;pod&lt;#&gt;</w:t>
      </w:r>
      <w:r>
        <w:t>.</w:t>
      </w:r>
    </w:p>
    <w:p w:rsidR="00AB021E" w:rsidRDefault="00AB021E" w:rsidP="00AB021E"/>
    <w:p w:rsidR="00AB021E" w:rsidRDefault="00AB021E" w:rsidP="00AB021E">
      <w:pPr>
        <w:pStyle w:val="Heading3"/>
      </w:pPr>
      <w:r>
        <w:t>Installing Drivers</w:t>
      </w:r>
    </w:p>
    <w:p w:rsidR="00AB021E" w:rsidRDefault="00AB021E" w:rsidP="00AB021E">
      <w:r>
        <w:t xml:space="preserve">After Windows is installed, the drivers for the network and graphics card will need to be installed. The “Network Lab Drivers” CD has drivers for each system model used in the lab. The model numbers are printed on the front of the machine around the power button. </w:t>
      </w:r>
    </w:p>
    <w:p w:rsidR="00AB021E" w:rsidRDefault="00AB021E" w:rsidP="00AB021E"/>
    <w:p w:rsidR="00AB021E" w:rsidRDefault="00AB021E" w:rsidP="008D4BE2">
      <w:pPr>
        <w:numPr>
          <w:ilvl w:val="0"/>
          <w:numId w:val="9"/>
        </w:numPr>
      </w:pPr>
      <w:r>
        <w:t xml:space="preserve">Find the folder on the Drivers CD that matches the model of your machine. </w:t>
      </w:r>
    </w:p>
    <w:p w:rsidR="00AB021E" w:rsidRDefault="00AB021E" w:rsidP="008D4BE2">
      <w:pPr>
        <w:numPr>
          <w:ilvl w:val="0"/>
          <w:numId w:val="9"/>
        </w:numPr>
      </w:pPr>
      <w:r>
        <w:t xml:space="preserve">Double click on each of the files inside of that folder to install the drivers. </w:t>
      </w:r>
    </w:p>
    <w:p w:rsidR="00AB021E" w:rsidRDefault="00AB021E" w:rsidP="008D4BE2">
      <w:pPr>
        <w:numPr>
          <w:ilvl w:val="0"/>
          <w:numId w:val="9"/>
        </w:numPr>
      </w:pPr>
      <w:r>
        <w:t xml:space="preserve">If asked to reboot, say no until all of the drivers are installed. </w:t>
      </w:r>
    </w:p>
    <w:p w:rsidR="00AB021E" w:rsidRDefault="00AB021E" w:rsidP="008D4BE2">
      <w:pPr>
        <w:numPr>
          <w:ilvl w:val="0"/>
          <w:numId w:val="9"/>
        </w:numPr>
      </w:pPr>
      <w:r>
        <w:t>If you are told that a version of the driver is already installed, install the driver anyway.</w:t>
      </w:r>
    </w:p>
    <w:p w:rsidR="00AB021E" w:rsidRDefault="00AB021E" w:rsidP="00AB021E"/>
    <w:p w:rsidR="00AB021E" w:rsidRDefault="00AB021E" w:rsidP="00AB021E">
      <w:pPr>
        <w:pStyle w:val="Heading3"/>
      </w:pPr>
      <w:r>
        <w:t>Configuring Network Settings</w:t>
      </w:r>
    </w:p>
    <w:p w:rsidR="00AB021E" w:rsidRDefault="00AB021E" w:rsidP="00AB021E">
      <w:r>
        <w:t>Each pod will use IP addresses assigned from the 190.111</w:t>
      </w:r>
      <w:proofErr w:type="gramStart"/>
      <w:r>
        <w:t>.&lt;</w:t>
      </w:r>
      <w:proofErr w:type="gramEnd"/>
      <w:r>
        <w:t xml:space="preserve">pod #&gt;.0 network. For example, Pod 1’s </w:t>
      </w:r>
      <w:del w:id="52" w:author="fhdsjokahf jfdoifj" w:date="2016-09-10T07:25:00Z">
        <w:r w:rsidDel="006865E7">
          <w:delText>2003</w:delText>
        </w:r>
      </w:del>
      <w:ins w:id="53" w:author="fhdsjokahf jfdoifj" w:date="2016-09-10T07:25:00Z">
        <w:r w:rsidR="006865E7">
          <w:t>2012</w:t>
        </w:r>
      </w:ins>
      <w:r>
        <w:t xml:space="preserve"> server will be 190.111.1.1, </w:t>
      </w:r>
      <w:del w:id="54" w:author="fhdsjokahf jfdoifj" w:date="2016-09-10T07:24:00Z">
        <w:r w:rsidDel="006865E7">
          <w:delText>XP</w:delText>
        </w:r>
      </w:del>
      <w:ins w:id="55" w:author="fhdsjokahf jfdoifj" w:date="2016-09-10T07:24:00Z">
        <w:r w:rsidR="006865E7">
          <w:t>10</w:t>
        </w:r>
      </w:ins>
      <w:r>
        <w:t xml:space="preserve"> will be 190.111.1.2. Although it is not setup yet, the Windows </w:t>
      </w:r>
      <w:del w:id="56" w:author="fhdsjokahf jfdoifj" w:date="2016-09-10T07:25:00Z">
        <w:r w:rsidDel="006865E7">
          <w:delText>2003</w:delText>
        </w:r>
      </w:del>
      <w:ins w:id="57" w:author="fhdsjokahf jfdoifj" w:date="2016-09-10T07:25:00Z">
        <w:r w:rsidR="006865E7">
          <w:t>2012</w:t>
        </w:r>
      </w:ins>
      <w:r>
        <w:t xml:space="preserve"> server will be the DNS server for your pod. To make the Windows </w:t>
      </w:r>
      <w:del w:id="58" w:author="fhdsjokahf jfdoifj" w:date="2016-09-10T07:25:00Z">
        <w:r w:rsidDel="006865E7">
          <w:delText>2003</w:delText>
        </w:r>
      </w:del>
      <w:ins w:id="59" w:author="fhdsjokahf jfdoifj" w:date="2016-09-10T07:25:00Z">
        <w:r w:rsidR="006865E7">
          <w:t>2012</w:t>
        </w:r>
      </w:ins>
      <w:r>
        <w:t xml:space="preserve"> server use itself for DNS, you can use the loopback address (127.0.0.1) for its DNS server. Your pod’s router will be the default gateway for the network.</w:t>
      </w:r>
    </w:p>
    <w:p w:rsidR="00AB021E" w:rsidRDefault="00AB021E" w:rsidP="00AB021E"/>
    <w:p w:rsidR="00AB021E" w:rsidRDefault="00AB021E" w:rsidP="00AB021E">
      <w:pPr>
        <w:numPr>
          <w:ilvl w:val="0"/>
          <w:numId w:val="3"/>
        </w:numPr>
      </w:pPr>
      <w:r>
        <w:lastRenderedPageBreak/>
        <w:t xml:space="preserve">Open </w:t>
      </w:r>
      <w:r w:rsidRPr="00D15945">
        <w:rPr>
          <w:b/>
        </w:rPr>
        <w:t>Start-&gt;Control Panel</w:t>
      </w:r>
      <w:r>
        <w:t xml:space="preserve"> and c</w:t>
      </w:r>
      <w:r w:rsidRPr="00B537FE">
        <w:t xml:space="preserve">lick </w:t>
      </w:r>
      <w:r w:rsidRPr="00B537FE">
        <w:rPr>
          <w:b/>
        </w:rPr>
        <w:t>Switch to classic view</w:t>
      </w:r>
      <w:r>
        <w:t xml:space="preserve">. </w:t>
      </w:r>
    </w:p>
    <w:p w:rsidR="00AB021E" w:rsidRDefault="00AB021E" w:rsidP="00AB021E">
      <w:pPr>
        <w:numPr>
          <w:ilvl w:val="0"/>
          <w:numId w:val="3"/>
        </w:numPr>
      </w:pPr>
      <w:r>
        <w:t xml:space="preserve">Open </w:t>
      </w:r>
      <w:r w:rsidRPr="00D15945">
        <w:rPr>
          <w:b/>
        </w:rPr>
        <w:t>Network Connections-&gt;Local Area Connection</w:t>
      </w:r>
    </w:p>
    <w:p w:rsidR="00AB021E" w:rsidRDefault="00AB021E" w:rsidP="00AB021E">
      <w:pPr>
        <w:numPr>
          <w:ilvl w:val="0"/>
          <w:numId w:val="3"/>
        </w:numPr>
      </w:pPr>
      <w:r>
        <w:t>Set the IP address and network settings.</w:t>
      </w:r>
    </w:p>
    <w:p w:rsidR="00AB021E" w:rsidRDefault="00AB021E" w:rsidP="00AB021E">
      <w:pPr>
        <w:numPr>
          <w:ilvl w:val="1"/>
          <w:numId w:val="3"/>
        </w:numPr>
      </w:pPr>
      <w:r>
        <w:t xml:space="preserve">Click </w:t>
      </w:r>
      <w:r>
        <w:rPr>
          <w:b/>
        </w:rPr>
        <w:t>Properties</w:t>
      </w:r>
      <w:r>
        <w:t xml:space="preserve">. </w:t>
      </w:r>
    </w:p>
    <w:p w:rsidR="00AB021E" w:rsidRDefault="00AB021E" w:rsidP="00AB021E">
      <w:pPr>
        <w:numPr>
          <w:ilvl w:val="1"/>
          <w:numId w:val="3"/>
        </w:numPr>
      </w:pPr>
      <w:r>
        <w:t xml:space="preserve">Double-click on </w:t>
      </w:r>
      <w:r>
        <w:rPr>
          <w:b/>
        </w:rPr>
        <w:t>Internet Protocol (TCP/IP)</w:t>
      </w:r>
      <w:r>
        <w:t xml:space="preserve"> at the bottom of the list.</w:t>
      </w:r>
    </w:p>
    <w:p w:rsidR="00AB021E" w:rsidRDefault="00AB021E" w:rsidP="00AB021E">
      <w:pPr>
        <w:numPr>
          <w:ilvl w:val="1"/>
          <w:numId w:val="3"/>
        </w:numPr>
      </w:pPr>
      <w:r>
        <w:t xml:space="preserve">IP address:  </w:t>
      </w:r>
      <w:r w:rsidRPr="00D15945">
        <w:rPr>
          <w:b/>
        </w:rPr>
        <w:t>190.111</w:t>
      </w:r>
      <w:proofErr w:type="gramStart"/>
      <w:r w:rsidRPr="00D15945">
        <w:rPr>
          <w:b/>
        </w:rPr>
        <w:t>.&lt;</w:t>
      </w:r>
      <w:proofErr w:type="gramEnd"/>
      <w:r w:rsidRPr="00D15945">
        <w:rPr>
          <w:b/>
        </w:rPr>
        <w:t>pod #&gt;.1</w:t>
      </w:r>
      <w:r>
        <w:t xml:space="preserve"> (Windows </w:t>
      </w:r>
      <w:del w:id="60" w:author="fhdsjokahf jfdoifj" w:date="2016-09-10T07:25:00Z">
        <w:r w:rsidDel="006865E7">
          <w:delText>2003</w:delText>
        </w:r>
      </w:del>
      <w:ins w:id="61" w:author="fhdsjokahf jfdoifj" w:date="2016-09-10T07:25:00Z">
        <w:r w:rsidR="006865E7">
          <w:t>2012</w:t>
        </w:r>
      </w:ins>
      <w:r>
        <w:t xml:space="preserve">) or </w:t>
      </w:r>
      <w:r w:rsidRPr="00D15945">
        <w:rPr>
          <w:b/>
        </w:rPr>
        <w:t>190.111.&lt;pod #&gt;.2</w:t>
      </w:r>
      <w:r>
        <w:rPr>
          <w:b/>
        </w:rPr>
        <w:t xml:space="preserve"> (</w:t>
      </w:r>
      <w:r>
        <w:t xml:space="preserve">Windows </w:t>
      </w:r>
      <w:del w:id="62" w:author="fhdsjokahf jfdoifj" w:date="2016-09-10T07:24:00Z">
        <w:r w:rsidDel="006865E7">
          <w:delText>XP</w:delText>
        </w:r>
      </w:del>
      <w:ins w:id="63" w:author="fhdsjokahf jfdoifj" w:date="2016-09-10T07:24:00Z">
        <w:r w:rsidR="006865E7">
          <w:t>10</w:t>
        </w:r>
      </w:ins>
      <w:r>
        <w:t xml:space="preserve">). </w:t>
      </w:r>
    </w:p>
    <w:p w:rsidR="00AB021E" w:rsidRDefault="00AB021E" w:rsidP="00AB021E">
      <w:pPr>
        <w:numPr>
          <w:ilvl w:val="1"/>
          <w:numId w:val="3"/>
        </w:numPr>
      </w:pPr>
      <w:r>
        <w:t xml:space="preserve">Subnet mask:  </w:t>
      </w:r>
      <w:r w:rsidRPr="00D15945">
        <w:rPr>
          <w:b/>
        </w:rPr>
        <w:t>255.255.255.0</w:t>
      </w:r>
      <w:r>
        <w:t>. (do not use the default subnet mask of 255.255.0.0)</w:t>
      </w:r>
    </w:p>
    <w:p w:rsidR="00AB021E" w:rsidRDefault="00AB021E" w:rsidP="00AB021E">
      <w:pPr>
        <w:numPr>
          <w:ilvl w:val="1"/>
          <w:numId w:val="3"/>
        </w:numPr>
      </w:pPr>
      <w:r>
        <w:t xml:space="preserve">Default gateway:  </w:t>
      </w:r>
      <w:r w:rsidRPr="009A5095">
        <w:rPr>
          <w:b/>
        </w:rPr>
        <w:t>190.111</w:t>
      </w:r>
      <w:proofErr w:type="gramStart"/>
      <w:r w:rsidRPr="009A5095">
        <w:rPr>
          <w:b/>
        </w:rPr>
        <w:t>.&lt;</w:t>
      </w:r>
      <w:proofErr w:type="gramEnd"/>
      <w:r w:rsidRPr="009A5095">
        <w:rPr>
          <w:b/>
        </w:rPr>
        <w:t>pod #&gt;.254</w:t>
      </w:r>
      <w:r>
        <w:t>.</w:t>
      </w:r>
    </w:p>
    <w:p w:rsidR="00AB021E" w:rsidRDefault="00AB021E" w:rsidP="00AB021E">
      <w:pPr>
        <w:numPr>
          <w:ilvl w:val="1"/>
          <w:numId w:val="3"/>
        </w:numPr>
      </w:pPr>
      <w:r>
        <w:t xml:space="preserve">DNS server:  </w:t>
      </w:r>
      <w:r w:rsidRPr="006D33E3">
        <w:rPr>
          <w:b/>
        </w:rPr>
        <w:t>127.0.0.1</w:t>
      </w:r>
      <w:r>
        <w:t xml:space="preserve"> (Windows </w:t>
      </w:r>
      <w:del w:id="64" w:author="fhdsjokahf jfdoifj" w:date="2016-09-10T07:25:00Z">
        <w:r w:rsidDel="006865E7">
          <w:delText>2003</w:delText>
        </w:r>
      </w:del>
      <w:ins w:id="65" w:author="fhdsjokahf jfdoifj" w:date="2016-09-10T07:25:00Z">
        <w:r w:rsidR="006865E7">
          <w:t>2012</w:t>
        </w:r>
      </w:ins>
      <w:r>
        <w:t xml:space="preserve">) or </w:t>
      </w:r>
      <w:r w:rsidRPr="006D33E3">
        <w:rPr>
          <w:b/>
        </w:rPr>
        <w:t>190.111</w:t>
      </w:r>
      <w:proofErr w:type="gramStart"/>
      <w:r w:rsidRPr="006D33E3">
        <w:rPr>
          <w:b/>
        </w:rPr>
        <w:t>.&lt;</w:t>
      </w:r>
      <w:proofErr w:type="gramEnd"/>
      <w:r w:rsidRPr="006D33E3">
        <w:rPr>
          <w:b/>
        </w:rPr>
        <w:t>pod #&gt;.1</w:t>
      </w:r>
      <w:r>
        <w:rPr>
          <w:b/>
        </w:rPr>
        <w:t xml:space="preserve"> (</w:t>
      </w:r>
      <w:r>
        <w:t xml:space="preserve">Windows </w:t>
      </w:r>
      <w:del w:id="66" w:author="fhdsjokahf jfdoifj" w:date="2016-09-10T07:24:00Z">
        <w:r w:rsidDel="006865E7">
          <w:delText>XP</w:delText>
        </w:r>
      </w:del>
      <w:ins w:id="67" w:author="fhdsjokahf jfdoifj" w:date="2016-09-10T07:24:00Z">
        <w:r w:rsidR="006865E7">
          <w:t>10</w:t>
        </w:r>
      </w:ins>
      <w:r>
        <w:t>).</w:t>
      </w:r>
    </w:p>
    <w:p w:rsidR="00AB021E" w:rsidRDefault="00AB021E" w:rsidP="00AB021E">
      <w:pPr>
        <w:numPr>
          <w:ilvl w:val="0"/>
          <w:numId w:val="3"/>
        </w:numPr>
      </w:pPr>
      <w:r>
        <w:t>Disable the firewall (</w:t>
      </w:r>
      <w:del w:id="68" w:author="fhdsjokahf jfdoifj" w:date="2016-09-10T07:24:00Z">
        <w:r w:rsidDel="006865E7">
          <w:delText>XP</w:delText>
        </w:r>
      </w:del>
      <w:ins w:id="69" w:author="fhdsjokahf jfdoifj" w:date="2016-09-10T07:24:00Z">
        <w:r w:rsidR="006865E7">
          <w:t>10</w:t>
        </w:r>
      </w:ins>
      <w:r>
        <w:t xml:space="preserve"> only): </w:t>
      </w:r>
    </w:p>
    <w:p w:rsidR="00AB021E" w:rsidRDefault="00AB021E" w:rsidP="00AB021E">
      <w:pPr>
        <w:numPr>
          <w:ilvl w:val="1"/>
          <w:numId w:val="3"/>
        </w:numPr>
      </w:pPr>
      <w:r>
        <w:t>Open</w:t>
      </w:r>
      <w:r w:rsidRPr="00232DBB">
        <w:rPr>
          <w:b/>
        </w:rPr>
        <w:t xml:space="preserve"> </w:t>
      </w:r>
      <w:r>
        <w:rPr>
          <w:b/>
        </w:rPr>
        <w:t>Start-&gt;Control Panel-&gt;</w:t>
      </w:r>
      <w:smartTag w:uri="urn:schemas-microsoft-com:office:smarttags" w:element="place">
        <w:smartTag w:uri="urn:schemas-microsoft-com:office:smarttags" w:element="PlaceName">
          <w:r>
            <w:rPr>
              <w:b/>
            </w:rPr>
            <w:t>Security</w:t>
          </w:r>
        </w:smartTag>
        <w:r>
          <w:rPr>
            <w:b/>
          </w:rPr>
          <w:t xml:space="preserve"> </w:t>
        </w:r>
        <w:smartTag w:uri="urn:schemas-microsoft-com:office:smarttags" w:element="PlaceType">
          <w:r>
            <w:rPr>
              <w:b/>
            </w:rPr>
            <w:t>Center</w:t>
          </w:r>
        </w:smartTag>
      </w:smartTag>
      <w:r>
        <w:rPr>
          <w:b/>
        </w:rPr>
        <w:t>-&gt;Windows Firewall</w:t>
      </w:r>
      <w:r>
        <w:t>.</w:t>
      </w:r>
    </w:p>
    <w:p w:rsidR="00AB021E" w:rsidRDefault="00AB021E" w:rsidP="00AB021E">
      <w:pPr>
        <w:numPr>
          <w:ilvl w:val="1"/>
          <w:numId w:val="3"/>
        </w:numPr>
      </w:pPr>
      <w:r>
        <w:t xml:space="preserve"> Select </w:t>
      </w:r>
      <w:r>
        <w:rPr>
          <w:b/>
        </w:rPr>
        <w:t>Off</w:t>
      </w:r>
      <w:r>
        <w:t>.</w:t>
      </w:r>
    </w:p>
    <w:p w:rsidR="00000AB7" w:rsidRDefault="00000AB7" w:rsidP="00000AB7"/>
    <w:p w:rsidR="001F52B7" w:rsidRDefault="001F52B7" w:rsidP="001F52B7">
      <w:pPr>
        <w:pStyle w:val="Heading2"/>
        <w:numPr>
          <w:ilvl w:val="1"/>
          <w:numId w:val="0"/>
        </w:numPr>
        <w:tabs>
          <w:tab w:val="left" w:pos="0"/>
        </w:tabs>
        <w:suppressAutoHyphens/>
      </w:pPr>
      <w:r>
        <w:t xml:space="preserve">Installing Ubuntu 8.04 </w:t>
      </w:r>
    </w:p>
    <w:p w:rsidR="001F52B7" w:rsidRDefault="001F52B7" w:rsidP="001F52B7">
      <w:pPr>
        <w:pStyle w:val="Heading3"/>
        <w:numPr>
          <w:ilvl w:val="2"/>
          <w:numId w:val="0"/>
        </w:numPr>
        <w:tabs>
          <w:tab w:val="left" w:pos="0"/>
        </w:tabs>
        <w:suppressAutoHyphens/>
      </w:pPr>
      <w:r>
        <w:t>Startup</w:t>
      </w:r>
    </w:p>
    <w:p w:rsidR="001F52B7" w:rsidRDefault="001F52B7" w:rsidP="001F52B7">
      <w:r>
        <w:t>Since Linux does not require a license key, there are no machines labeled for it. You may use any machine.</w:t>
      </w:r>
    </w:p>
    <w:p w:rsidR="001F52B7" w:rsidRDefault="001F52B7" w:rsidP="001F52B7"/>
    <w:p w:rsidR="001F52B7" w:rsidRDefault="001F52B7" w:rsidP="008D4BE2">
      <w:pPr>
        <w:numPr>
          <w:ilvl w:val="0"/>
          <w:numId w:val="58"/>
        </w:numPr>
        <w:tabs>
          <w:tab w:val="left" w:pos="720"/>
        </w:tabs>
        <w:suppressAutoHyphens/>
      </w:pPr>
      <w:r>
        <w:t>Insert the disc labeled</w:t>
      </w:r>
      <w:r>
        <w:rPr>
          <w:b/>
        </w:rPr>
        <w:t xml:space="preserve"> Ubuntu </w:t>
      </w:r>
      <w:r>
        <w:t xml:space="preserve">into the CD drive and reboot the machine. </w:t>
      </w:r>
    </w:p>
    <w:p w:rsidR="001F52B7" w:rsidRDefault="001F52B7" w:rsidP="008D4BE2">
      <w:pPr>
        <w:numPr>
          <w:ilvl w:val="0"/>
          <w:numId w:val="58"/>
        </w:numPr>
        <w:tabs>
          <w:tab w:val="left" w:pos="720"/>
        </w:tabs>
        <w:suppressAutoHyphens/>
      </w:pPr>
      <w:r>
        <w:t xml:space="preserve">Press Enter to select English, then select </w:t>
      </w:r>
      <w:r>
        <w:rPr>
          <w:b/>
          <w:bCs/>
        </w:rPr>
        <w:t xml:space="preserve">Install Ubuntu </w:t>
      </w:r>
      <w:r>
        <w:t>option in the menu. This will start the Ubuntu installer.</w:t>
      </w:r>
    </w:p>
    <w:p w:rsidR="001F52B7" w:rsidRDefault="001F52B7" w:rsidP="008D4BE2">
      <w:pPr>
        <w:numPr>
          <w:ilvl w:val="0"/>
          <w:numId w:val="58"/>
        </w:numPr>
        <w:tabs>
          <w:tab w:val="left" w:pos="720"/>
        </w:tabs>
        <w:suppressAutoHyphens/>
      </w:pPr>
      <w:r>
        <w:t>Select English as the installation language.</w:t>
      </w:r>
    </w:p>
    <w:p w:rsidR="001F52B7" w:rsidRDefault="001F52B7" w:rsidP="008D4BE2">
      <w:pPr>
        <w:numPr>
          <w:ilvl w:val="0"/>
          <w:numId w:val="58"/>
        </w:numPr>
        <w:tabs>
          <w:tab w:val="left" w:pos="720"/>
        </w:tabs>
        <w:suppressAutoHyphens/>
      </w:pPr>
      <w:r>
        <w:t xml:space="preserve">Select </w:t>
      </w:r>
      <w:smartTag w:uri="urn:schemas-microsoft-com:office:smarttags" w:element="State">
        <w:smartTag w:uri="urn:schemas-microsoft-com:office:smarttags" w:element="place">
          <w:r>
            <w:t>New York</w:t>
          </w:r>
        </w:smartTag>
      </w:smartTag>
      <w:r>
        <w:t xml:space="preserve"> as the time zone.</w:t>
      </w:r>
    </w:p>
    <w:p w:rsidR="001F52B7" w:rsidRDefault="001F52B7" w:rsidP="008D4BE2">
      <w:pPr>
        <w:numPr>
          <w:ilvl w:val="0"/>
          <w:numId w:val="58"/>
        </w:numPr>
        <w:tabs>
          <w:tab w:val="left" w:pos="720"/>
        </w:tabs>
        <w:suppressAutoHyphens/>
      </w:pPr>
      <w:r>
        <w:t xml:space="preserve">Chose the </w:t>
      </w:r>
      <w:smartTag w:uri="urn:schemas-microsoft-com:office:smarttags" w:element="country-region">
        <w:smartTag w:uri="urn:schemas-microsoft-com:office:smarttags" w:element="place">
          <w:r>
            <w:t>USA</w:t>
          </w:r>
        </w:smartTag>
      </w:smartTag>
      <w:r>
        <w:t xml:space="preserve"> layout on the next screen.</w:t>
      </w:r>
    </w:p>
    <w:p w:rsidR="001F52B7" w:rsidRDefault="001F52B7" w:rsidP="008D4BE2">
      <w:pPr>
        <w:numPr>
          <w:ilvl w:val="0"/>
          <w:numId w:val="58"/>
        </w:numPr>
        <w:tabs>
          <w:tab w:val="left" w:pos="720"/>
        </w:tabs>
        <w:suppressAutoHyphens/>
      </w:pPr>
      <w:r>
        <w:t>Wait while Ubuntu detects the hardware in the computer.</w:t>
      </w:r>
    </w:p>
    <w:p w:rsidR="001F52B7" w:rsidRDefault="001F52B7" w:rsidP="001F52B7">
      <w:pPr>
        <w:pStyle w:val="Heading3"/>
        <w:numPr>
          <w:ilvl w:val="2"/>
          <w:numId w:val="0"/>
        </w:numPr>
        <w:tabs>
          <w:tab w:val="left" w:pos="0"/>
        </w:tabs>
        <w:suppressAutoHyphens/>
      </w:pPr>
      <w:r>
        <w:t>Disk Setup</w:t>
      </w:r>
    </w:p>
    <w:p w:rsidR="001F52B7" w:rsidRDefault="001F52B7" w:rsidP="008D4BE2">
      <w:pPr>
        <w:numPr>
          <w:ilvl w:val="0"/>
          <w:numId w:val="62"/>
        </w:numPr>
        <w:tabs>
          <w:tab w:val="left" w:pos="720"/>
        </w:tabs>
        <w:suppressAutoHyphens/>
        <w:rPr>
          <w:b/>
          <w:bCs/>
        </w:rPr>
      </w:pPr>
      <w:r>
        <w:t xml:space="preserve">In the Partition screen select </w:t>
      </w:r>
      <w:r>
        <w:rPr>
          <w:b/>
          <w:bCs/>
        </w:rPr>
        <w:t xml:space="preserve">Guided – use entire disk. </w:t>
      </w:r>
    </w:p>
    <w:p w:rsidR="001F52B7" w:rsidRDefault="001F52B7" w:rsidP="008D4BE2">
      <w:pPr>
        <w:numPr>
          <w:ilvl w:val="0"/>
          <w:numId w:val="62"/>
        </w:numPr>
        <w:tabs>
          <w:tab w:val="left" w:pos="720"/>
        </w:tabs>
        <w:suppressAutoHyphens/>
      </w:pPr>
      <w:r>
        <w:t xml:space="preserve">Select </w:t>
      </w:r>
      <w:r>
        <w:rPr>
          <w:b/>
          <w:bCs/>
        </w:rPr>
        <w:t xml:space="preserve">Yes </w:t>
      </w:r>
      <w:r>
        <w:t>to allow Ubuntu to create partitions on the hard drive.</w:t>
      </w:r>
    </w:p>
    <w:p w:rsidR="001F52B7" w:rsidRDefault="001F52B7" w:rsidP="001F52B7">
      <w:pPr>
        <w:pStyle w:val="Heading3"/>
        <w:numPr>
          <w:ilvl w:val="2"/>
          <w:numId w:val="0"/>
        </w:numPr>
        <w:tabs>
          <w:tab w:val="left" w:pos="0"/>
        </w:tabs>
        <w:suppressAutoHyphens/>
      </w:pPr>
    </w:p>
    <w:p w:rsidR="001F52B7" w:rsidRDefault="001F52B7" w:rsidP="001F52B7"/>
    <w:p w:rsidR="001F52B7" w:rsidRDefault="001F52B7" w:rsidP="001F52B7">
      <w:pPr>
        <w:pStyle w:val="Heading3"/>
        <w:numPr>
          <w:ilvl w:val="2"/>
          <w:numId w:val="0"/>
        </w:numPr>
        <w:tabs>
          <w:tab w:val="left" w:pos="0"/>
        </w:tabs>
        <w:suppressAutoHyphens/>
      </w:pPr>
      <w:r>
        <w:t>Installation Options</w:t>
      </w:r>
    </w:p>
    <w:p w:rsidR="001F52B7" w:rsidRDefault="001F52B7" w:rsidP="001F52B7">
      <w:r>
        <w:t xml:space="preserve">After the disk has been setup, you will be presented with a series of menus to set the basic options for Linux. </w:t>
      </w:r>
    </w:p>
    <w:p w:rsidR="001F52B7" w:rsidRDefault="001F52B7" w:rsidP="001F52B7"/>
    <w:p w:rsidR="001F52B7" w:rsidRDefault="001F52B7" w:rsidP="008D4BE2">
      <w:pPr>
        <w:numPr>
          <w:ilvl w:val="0"/>
          <w:numId w:val="60"/>
        </w:numPr>
        <w:tabs>
          <w:tab w:val="left" w:pos="720"/>
        </w:tabs>
        <w:suppressAutoHyphens/>
      </w:pPr>
      <w:r>
        <w:t>Username: type pod</w:t>
      </w:r>
      <w:r w:rsidRPr="00B7723E">
        <w:rPr>
          <w:b/>
          <w:bCs/>
        </w:rPr>
        <w:t>&lt;#&gt;</w:t>
      </w:r>
      <w:r>
        <w:t xml:space="preserve">user </w:t>
      </w:r>
    </w:p>
    <w:p w:rsidR="001F52B7" w:rsidRPr="00B7723E" w:rsidRDefault="001F52B7" w:rsidP="008D4BE2">
      <w:pPr>
        <w:numPr>
          <w:ilvl w:val="0"/>
          <w:numId w:val="60"/>
        </w:numPr>
        <w:tabs>
          <w:tab w:val="left" w:pos="720"/>
        </w:tabs>
        <w:suppressAutoHyphens/>
        <w:rPr>
          <w:b/>
        </w:rPr>
      </w:pPr>
      <w:r>
        <w:t>Password: type pod</w:t>
      </w:r>
      <w:r w:rsidRPr="00B7723E">
        <w:rPr>
          <w:b/>
        </w:rPr>
        <w:t>&lt;#&gt;</w:t>
      </w:r>
      <w:r>
        <w:t>pod</w:t>
      </w:r>
      <w:r w:rsidRPr="00B7723E">
        <w:rPr>
          <w:b/>
        </w:rPr>
        <w:t>&lt;#&gt;</w:t>
      </w:r>
    </w:p>
    <w:p w:rsidR="001F52B7" w:rsidRDefault="001F52B7" w:rsidP="008D4BE2">
      <w:pPr>
        <w:numPr>
          <w:ilvl w:val="0"/>
          <w:numId w:val="60"/>
        </w:numPr>
        <w:tabs>
          <w:tab w:val="left" w:pos="720"/>
        </w:tabs>
        <w:suppressAutoHyphens/>
      </w:pPr>
      <w:r>
        <w:t>Computer Name: pod</w:t>
      </w:r>
      <w:r w:rsidRPr="00B7723E">
        <w:rPr>
          <w:b/>
        </w:rPr>
        <w:t>&lt;#&gt;</w:t>
      </w:r>
      <w:r>
        <w:t>Linux</w:t>
      </w:r>
    </w:p>
    <w:p w:rsidR="001F52B7" w:rsidRDefault="001F52B7" w:rsidP="008D4BE2">
      <w:pPr>
        <w:numPr>
          <w:ilvl w:val="0"/>
          <w:numId w:val="60"/>
        </w:numPr>
        <w:tabs>
          <w:tab w:val="left" w:pos="720"/>
        </w:tabs>
        <w:suppressAutoHyphens/>
      </w:pPr>
      <w:r>
        <w:t>Click Install to begin installation</w:t>
      </w:r>
    </w:p>
    <w:p w:rsidR="001F52B7" w:rsidRDefault="001F52B7" w:rsidP="008D4BE2">
      <w:pPr>
        <w:numPr>
          <w:ilvl w:val="0"/>
          <w:numId w:val="60"/>
        </w:numPr>
        <w:tabs>
          <w:tab w:val="left" w:pos="720"/>
        </w:tabs>
        <w:suppressAutoHyphens/>
      </w:pPr>
      <w:r>
        <w:t>Click restart once installation is complete</w:t>
      </w:r>
    </w:p>
    <w:p w:rsidR="001F52B7" w:rsidRDefault="001F52B7" w:rsidP="001F52B7">
      <w:pPr>
        <w:tabs>
          <w:tab w:val="left" w:pos="2160"/>
        </w:tabs>
        <w:ind w:left="720"/>
      </w:pPr>
    </w:p>
    <w:p w:rsidR="001F52B7" w:rsidRDefault="001F52B7" w:rsidP="001F52B7">
      <w:pPr>
        <w:pStyle w:val="Heading3"/>
        <w:numPr>
          <w:ilvl w:val="2"/>
          <w:numId w:val="0"/>
        </w:numPr>
        <w:tabs>
          <w:tab w:val="left" w:pos="0"/>
        </w:tabs>
        <w:suppressAutoHyphens/>
      </w:pPr>
      <w:r>
        <w:br w:type="page"/>
      </w:r>
      <w:r>
        <w:lastRenderedPageBreak/>
        <w:t>Linux Basics</w:t>
      </w:r>
    </w:p>
    <w:p w:rsidR="001F52B7" w:rsidRDefault="001F52B7" w:rsidP="001F52B7">
      <w:r>
        <w:t xml:space="preserve">After booting into Linux, the login screen appears. You should login with a username of </w:t>
      </w:r>
      <w:r>
        <w:rPr>
          <w:b/>
        </w:rPr>
        <w:t>pod&lt;#&gt;user</w:t>
      </w:r>
      <w:r>
        <w:t xml:space="preserve"> and a password of </w:t>
      </w:r>
      <w:r>
        <w:rPr>
          <w:b/>
        </w:rPr>
        <w:t>pod&lt;#&gt;pod&lt;#&gt;</w:t>
      </w:r>
      <w:r>
        <w:t xml:space="preserve">. After you login you will be at a </w:t>
      </w:r>
      <w:proofErr w:type="spellStart"/>
      <w:r>
        <w:t>linux</w:t>
      </w:r>
      <w:proofErr w:type="spellEnd"/>
      <w:r>
        <w:t xml:space="preserve"> </w:t>
      </w:r>
      <w:proofErr w:type="spellStart"/>
      <w:r>
        <w:t>promt</w:t>
      </w:r>
      <w:proofErr w:type="spellEnd"/>
      <w:r>
        <w:t>. At the prompt you can type the name of the command and press Enter to run it. If the command takes an argument, such as a filename, or an option, such as –a, there should be spaces between the name, options, and arguments. The following are basic Linux commands:</w:t>
      </w:r>
    </w:p>
    <w:p w:rsidR="001F52B7" w:rsidRDefault="001F52B7" w:rsidP="001F52B7"/>
    <w:p w:rsidR="001F52B7" w:rsidRDefault="001F52B7" w:rsidP="008D4BE2">
      <w:pPr>
        <w:numPr>
          <w:ilvl w:val="0"/>
          <w:numId w:val="61"/>
        </w:numPr>
        <w:tabs>
          <w:tab w:val="left" w:pos="720"/>
        </w:tabs>
        <w:suppressAutoHyphens/>
      </w:pPr>
      <w:r>
        <w:rPr>
          <w:b/>
        </w:rPr>
        <w:t>cd &lt;directory&gt;</w:t>
      </w:r>
      <w:r>
        <w:t>:  change your current location to &lt;directory&gt;. (A directory is the same as a folder.)</w:t>
      </w:r>
    </w:p>
    <w:p w:rsidR="001F52B7" w:rsidRDefault="001F52B7" w:rsidP="008D4BE2">
      <w:pPr>
        <w:numPr>
          <w:ilvl w:val="0"/>
          <w:numId w:val="61"/>
        </w:numPr>
        <w:tabs>
          <w:tab w:val="left" w:pos="720"/>
        </w:tabs>
        <w:suppressAutoHyphens/>
      </w:pPr>
      <w:r>
        <w:rPr>
          <w:b/>
        </w:rPr>
        <w:t>ls</w:t>
      </w:r>
      <w:r>
        <w:t>: list the files contained within the current directory.</w:t>
      </w:r>
    </w:p>
    <w:p w:rsidR="001F52B7" w:rsidRDefault="001F52B7" w:rsidP="008D4BE2">
      <w:pPr>
        <w:numPr>
          <w:ilvl w:val="0"/>
          <w:numId w:val="61"/>
        </w:numPr>
        <w:tabs>
          <w:tab w:val="left" w:pos="720"/>
        </w:tabs>
        <w:suppressAutoHyphens/>
      </w:pPr>
      <w:proofErr w:type="spellStart"/>
      <w:r>
        <w:rPr>
          <w:b/>
        </w:rPr>
        <w:t>cp</w:t>
      </w:r>
      <w:proofErr w:type="spellEnd"/>
      <w:r>
        <w:rPr>
          <w:b/>
        </w:rPr>
        <w:t xml:space="preserve"> &lt;source files&gt; &lt;destination&gt;</w:t>
      </w:r>
      <w:r>
        <w:t>: copy files from &lt;source&gt; to &lt;destination&gt;.</w:t>
      </w:r>
    </w:p>
    <w:p w:rsidR="001F52B7" w:rsidRDefault="001F52B7" w:rsidP="008D4BE2">
      <w:pPr>
        <w:numPr>
          <w:ilvl w:val="0"/>
          <w:numId w:val="61"/>
        </w:numPr>
        <w:tabs>
          <w:tab w:val="left" w:pos="720"/>
        </w:tabs>
        <w:suppressAutoHyphens/>
      </w:pPr>
      <w:proofErr w:type="spellStart"/>
      <w:r>
        <w:rPr>
          <w:b/>
        </w:rPr>
        <w:t>rm</w:t>
      </w:r>
      <w:proofErr w:type="spellEnd"/>
      <w:r>
        <w:rPr>
          <w:b/>
        </w:rPr>
        <w:t xml:space="preserve"> &lt;files&gt;</w:t>
      </w:r>
      <w:r>
        <w:t>: delete &lt;files&gt;.</w:t>
      </w:r>
    </w:p>
    <w:p w:rsidR="001F52B7" w:rsidRDefault="001F52B7" w:rsidP="008D4BE2">
      <w:pPr>
        <w:numPr>
          <w:ilvl w:val="0"/>
          <w:numId w:val="61"/>
        </w:numPr>
        <w:tabs>
          <w:tab w:val="left" w:pos="720"/>
        </w:tabs>
        <w:suppressAutoHyphens/>
      </w:pPr>
      <w:proofErr w:type="spellStart"/>
      <w:r>
        <w:rPr>
          <w:b/>
        </w:rPr>
        <w:t>gedit</w:t>
      </w:r>
      <w:proofErr w:type="spellEnd"/>
      <w:r>
        <w:rPr>
          <w:b/>
        </w:rPr>
        <w:t xml:space="preserve"> &lt;filename&gt;</w:t>
      </w:r>
      <w:r>
        <w:t>: edit &lt;filename&gt; with simple text editor.</w:t>
      </w:r>
    </w:p>
    <w:p w:rsidR="001F52B7" w:rsidRDefault="001F52B7" w:rsidP="008D4BE2">
      <w:pPr>
        <w:numPr>
          <w:ilvl w:val="0"/>
          <w:numId w:val="61"/>
        </w:numPr>
        <w:tabs>
          <w:tab w:val="left" w:pos="720"/>
        </w:tabs>
        <w:suppressAutoHyphens/>
      </w:pPr>
      <w:proofErr w:type="spellStart"/>
      <w:r>
        <w:rPr>
          <w:b/>
        </w:rPr>
        <w:t>sudo</w:t>
      </w:r>
      <w:proofErr w:type="spellEnd"/>
      <w:r>
        <w:rPr>
          <w:b/>
        </w:rPr>
        <w:t xml:space="preserve"> &lt;command&gt;</w:t>
      </w:r>
      <w:r w:rsidRPr="00B7723E">
        <w:t>:</w:t>
      </w:r>
      <w:r>
        <w:t xml:space="preserve"> run command with administrator privileges.</w:t>
      </w:r>
    </w:p>
    <w:p w:rsidR="001F52B7" w:rsidRDefault="001F52B7" w:rsidP="001F52B7">
      <w:pPr>
        <w:tabs>
          <w:tab w:val="left" w:pos="2160"/>
        </w:tabs>
        <w:ind w:left="720"/>
      </w:pPr>
    </w:p>
    <w:p w:rsidR="001F52B7" w:rsidRDefault="001F52B7" w:rsidP="001F52B7">
      <w:proofErr w:type="spellStart"/>
      <w:r>
        <w:t>Sudo</w:t>
      </w:r>
      <w:proofErr w:type="spellEnd"/>
      <w:r>
        <w:t xml:space="preserve"> is a </w:t>
      </w:r>
      <w:proofErr w:type="spellStart"/>
      <w:r>
        <w:t>linux</w:t>
      </w:r>
      <w:proofErr w:type="spellEnd"/>
      <w:r>
        <w:t xml:space="preserve"> command used to temporarily make yourself an administrator. Use the </w:t>
      </w:r>
      <w:proofErr w:type="spellStart"/>
      <w:r>
        <w:t>sudo</w:t>
      </w:r>
      <w:proofErr w:type="spellEnd"/>
      <w:r>
        <w:t xml:space="preserve"> command to make changes to the system. For example, '</w:t>
      </w:r>
      <w:proofErr w:type="spellStart"/>
      <w:r>
        <w:t>sudo</w:t>
      </w:r>
      <w:proofErr w:type="spellEnd"/>
      <w:r>
        <w:t xml:space="preserve"> reboot' followed by your password will reboot the machine.</w:t>
      </w:r>
      <w:r>
        <w:br/>
      </w:r>
    </w:p>
    <w:p w:rsidR="001F52B7" w:rsidRDefault="001F52B7" w:rsidP="001F52B7">
      <w:pPr>
        <w:rPr>
          <w:b/>
          <w:bCs/>
        </w:rPr>
      </w:pPr>
      <w:r>
        <w:rPr>
          <w:b/>
          <w:bCs/>
        </w:rPr>
        <w:t>Configuring Network Settings</w:t>
      </w:r>
    </w:p>
    <w:p w:rsidR="001F52B7" w:rsidRDefault="001F52B7" w:rsidP="001F52B7">
      <w:r>
        <w:t xml:space="preserve">As with the Windows systems, the Linux machine will be assigned an IP address from the 190.111.&lt;pod #&gt;.0 network and will use the Windows </w:t>
      </w:r>
      <w:del w:id="70" w:author="fhdsjokahf jfdoifj" w:date="2016-09-10T07:25:00Z">
        <w:r w:rsidDel="006865E7">
          <w:delText>2003</w:delText>
        </w:r>
      </w:del>
      <w:ins w:id="71" w:author="fhdsjokahf jfdoifj" w:date="2016-09-10T07:25:00Z">
        <w:r w:rsidR="006865E7">
          <w:t>2012</w:t>
        </w:r>
      </w:ins>
      <w:r>
        <w:t xml:space="preserve"> server for DNS and the router as its default gateway. Also, some of the computers in the lab have two network interfaces. If you are unable to access the network from Linux, try plugging the network cable into the second network card. </w:t>
      </w:r>
    </w:p>
    <w:p w:rsidR="001F52B7" w:rsidRDefault="001F52B7" w:rsidP="001F52B7"/>
    <w:p w:rsidR="001F52B7" w:rsidRPr="00296FDA" w:rsidRDefault="00296FDA" w:rsidP="008D4BE2">
      <w:pPr>
        <w:numPr>
          <w:ilvl w:val="0"/>
          <w:numId w:val="59"/>
        </w:numPr>
        <w:tabs>
          <w:tab w:val="left" w:pos="720"/>
        </w:tabs>
        <w:suppressAutoHyphens/>
        <w:rPr>
          <w:b/>
          <w:bCs/>
        </w:rPr>
      </w:pPr>
      <w:r>
        <w:rPr>
          <w:bCs/>
        </w:rPr>
        <w:t>Open a terminal from the Applications &gt; Accessories menu</w:t>
      </w:r>
      <w:r w:rsidR="001F52B7">
        <w:rPr>
          <w:bCs/>
        </w:rPr>
        <w:t>.</w:t>
      </w:r>
    </w:p>
    <w:p w:rsidR="00296FDA" w:rsidRPr="00296FDA" w:rsidRDefault="00296FDA" w:rsidP="008D4BE2">
      <w:pPr>
        <w:numPr>
          <w:ilvl w:val="0"/>
          <w:numId w:val="59"/>
        </w:numPr>
        <w:tabs>
          <w:tab w:val="left" w:pos="720"/>
        </w:tabs>
        <w:suppressAutoHyphens/>
        <w:rPr>
          <w:b/>
          <w:bCs/>
        </w:rPr>
      </w:pPr>
      <w:r>
        <w:rPr>
          <w:bCs/>
        </w:rPr>
        <w:t xml:space="preserve">Type </w:t>
      </w:r>
      <w:proofErr w:type="spellStart"/>
      <w:r>
        <w:rPr>
          <w:b/>
          <w:bCs/>
        </w:rPr>
        <w:t>sudo</w:t>
      </w:r>
      <w:proofErr w:type="spellEnd"/>
      <w:r>
        <w:rPr>
          <w:b/>
          <w:bCs/>
        </w:rPr>
        <w:t xml:space="preserve"> </w:t>
      </w:r>
      <w:proofErr w:type="spellStart"/>
      <w:r>
        <w:rPr>
          <w:b/>
          <w:bCs/>
        </w:rPr>
        <w:t>gedit</w:t>
      </w:r>
      <w:proofErr w:type="spellEnd"/>
      <w:r>
        <w:rPr>
          <w:b/>
          <w:bCs/>
        </w:rPr>
        <w:t xml:space="preserve"> /</w:t>
      </w:r>
      <w:proofErr w:type="spellStart"/>
      <w:r>
        <w:rPr>
          <w:b/>
          <w:bCs/>
        </w:rPr>
        <w:t>etc</w:t>
      </w:r>
      <w:proofErr w:type="spellEnd"/>
      <w:r>
        <w:rPr>
          <w:b/>
          <w:bCs/>
        </w:rPr>
        <w:t>/network/interfaces</w:t>
      </w:r>
    </w:p>
    <w:p w:rsidR="00296FDA" w:rsidRPr="00296FDA" w:rsidRDefault="00296FDA" w:rsidP="008D4BE2">
      <w:pPr>
        <w:numPr>
          <w:ilvl w:val="0"/>
          <w:numId w:val="59"/>
        </w:numPr>
        <w:tabs>
          <w:tab w:val="left" w:pos="720"/>
        </w:tabs>
        <w:suppressAutoHyphens/>
        <w:rPr>
          <w:b/>
          <w:bCs/>
        </w:rPr>
      </w:pPr>
      <w:r>
        <w:rPr>
          <w:bCs/>
        </w:rPr>
        <w:t>This file describes the network configuration on an Ubuntu machine.</w:t>
      </w:r>
    </w:p>
    <w:p w:rsidR="00296FDA" w:rsidRPr="00296FDA" w:rsidRDefault="00296FDA" w:rsidP="008D4BE2">
      <w:pPr>
        <w:numPr>
          <w:ilvl w:val="0"/>
          <w:numId w:val="59"/>
        </w:numPr>
        <w:tabs>
          <w:tab w:val="left" w:pos="720"/>
        </w:tabs>
        <w:suppressAutoHyphens/>
        <w:rPr>
          <w:b/>
          <w:bCs/>
        </w:rPr>
      </w:pPr>
      <w:r>
        <w:rPr>
          <w:bCs/>
        </w:rPr>
        <w:t>Add the following to the file.</w:t>
      </w:r>
    </w:p>
    <w:p w:rsidR="00296FDA" w:rsidRPr="00296FDA" w:rsidRDefault="00296FDA" w:rsidP="00296FDA">
      <w:pPr>
        <w:tabs>
          <w:tab w:val="left" w:pos="720"/>
        </w:tabs>
        <w:suppressAutoHyphens/>
        <w:ind w:left="1080"/>
        <w:rPr>
          <w:b/>
          <w:bCs/>
        </w:rPr>
      </w:pPr>
      <w:r w:rsidRPr="00296FDA">
        <w:rPr>
          <w:b/>
          <w:bCs/>
        </w:rPr>
        <w:t>auto eth0</w:t>
      </w:r>
    </w:p>
    <w:p w:rsidR="00296FDA" w:rsidRPr="00296FDA" w:rsidRDefault="00296FDA" w:rsidP="00296FDA">
      <w:pPr>
        <w:tabs>
          <w:tab w:val="left" w:pos="720"/>
        </w:tabs>
        <w:suppressAutoHyphens/>
        <w:ind w:left="1080"/>
        <w:rPr>
          <w:b/>
          <w:bCs/>
        </w:rPr>
      </w:pPr>
      <w:r w:rsidRPr="00296FDA">
        <w:rPr>
          <w:b/>
          <w:bCs/>
        </w:rPr>
        <w:t xml:space="preserve"> </w:t>
      </w:r>
      <w:proofErr w:type="spellStart"/>
      <w:r w:rsidRPr="00296FDA">
        <w:rPr>
          <w:b/>
          <w:bCs/>
        </w:rPr>
        <w:t>iface</w:t>
      </w:r>
      <w:proofErr w:type="spellEnd"/>
      <w:r w:rsidRPr="00296FDA">
        <w:rPr>
          <w:b/>
          <w:bCs/>
        </w:rPr>
        <w:t xml:space="preserve"> eth0 </w:t>
      </w:r>
      <w:proofErr w:type="spellStart"/>
      <w:r w:rsidRPr="00296FDA">
        <w:rPr>
          <w:b/>
          <w:bCs/>
        </w:rPr>
        <w:t>inet</w:t>
      </w:r>
      <w:proofErr w:type="spellEnd"/>
      <w:r w:rsidRPr="00296FDA">
        <w:rPr>
          <w:b/>
          <w:bCs/>
        </w:rPr>
        <w:t xml:space="preserve"> static</w:t>
      </w:r>
    </w:p>
    <w:p w:rsidR="00296FDA" w:rsidRPr="00296FDA" w:rsidRDefault="00296FDA" w:rsidP="00296FDA">
      <w:pPr>
        <w:tabs>
          <w:tab w:val="left" w:pos="720"/>
        </w:tabs>
        <w:suppressAutoHyphens/>
        <w:ind w:left="360"/>
        <w:rPr>
          <w:b/>
          <w:bCs/>
        </w:rPr>
      </w:pPr>
      <w:r w:rsidRPr="00296FDA">
        <w:rPr>
          <w:b/>
          <w:bCs/>
        </w:rPr>
        <w:t xml:space="preserve"> </w:t>
      </w:r>
      <w:r>
        <w:rPr>
          <w:b/>
          <w:bCs/>
        </w:rPr>
        <w:tab/>
        <w:t xml:space="preserve">       </w:t>
      </w:r>
      <w:r w:rsidRPr="00296FDA">
        <w:rPr>
          <w:b/>
          <w:bCs/>
        </w:rPr>
        <w:t xml:space="preserve">address </w:t>
      </w:r>
      <w:r>
        <w:rPr>
          <w:b/>
        </w:rPr>
        <w:t>190.111.&lt;pod #&gt;.3</w:t>
      </w:r>
    </w:p>
    <w:p w:rsidR="00296FDA" w:rsidRDefault="00296FDA" w:rsidP="00296FDA">
      <w:pPr>
        <w:tabs>
          <w:tab w:val="left" w:pos="720"/>
        </w:tabs>
        <w:suppressAutoHyphens/>
        <w:ind w:left="1080"/>
      </w:pPr>
      <w:r w:rsidRPr="00296FDA">
        <w:rPr>
          <w:b/>
          <w:bCs/>
        </w:rPr>
        <w:t xml:space="preserve"> netmask </w:t>
      </w:r>
      <w:r>
        <w:rPr>
          <w:b/>
        </w:rPr>
        <w:t>255.255.255.0</w:t>
      </w:r>
    </w:p>
    <w:p w:rsidR="00575A09" w:rsidRDefault="00296FDA">
      <w:pPr>
        <w:tabs>
          <w:tab w:val="left" w:pos="720"/>
        </w:tabs>
        <w:suppressAutoHyphens/>
        <w:ind w:left="1080"/>
        <w:rPr>
          <w:b/>
        </w:rPr>
      </w:pPr>
      <w:r>
        <w:rPr>
          <w:b/>
          <w:bCs/>
        </w:rPr>
        <w:t xml:space="preserve"> </w:t>
      </w:r>
      <w:r w:rsidRPr="00296FDA">
        <w:rPr>
          <w:b/>
          <w:bCs/>
        </w:rPr>
        <w:t xml:space="preserve">gateway </w:t>
      </w:r>
      <w:r>
        <w:rPr>
          <w:b/>
        </w:rPr>
        <w:t>190.111.&lt;pod #&gt;.254</w:t>
      </w:r>
    </w:p>
    <w:p w:rsidR="00296FDA" w:rsidRPr="00296FDA" w:rsidRDefault="00296FDA" w:rsidP="008D4BE2">
      <w:pPr>
        <w:numPr>
          <w:ilvl w:val="0"/>
          <w:numId w:val="59"/>
        </w:numPr>
        <w:tabs>
          <w:tab w:val="left" w:pos="720"/>
        </w:tabs>
        <w:suppressAutoHyphens/>
        <w:rPr>
          <w:b/>
          <w:bCs/>
        </w:rPr>
      </w:pPr>
      <w:r>
        <w:rPr>
          <w:bCs/>
        </w:rPr>
        <w:t xml:space="preserve">Save and exit </w:t>
      </w:r>
      <w:proofErr w:type="spellStart"/>
      <w:r>
        <w:rPr>
          <w:bCs/>
        </w:rPr>
        <w:t>gedit</w:t>
      </w:r>
      <w:proofErr w:type="spellEnd"/>
      <w:r>
        <w:rPr>
          <w:bCs/>
        </w:rPr>
        <w:t>.</w:t>
      </w:r>
    </w:p>
    <w:p w:rsidR="00296FDA" w:rsidRPr="00296FDA" w:rsidRDefault="00296FDA" w:rsidP="008D4BE2">
      <w:pPr>
        <w:numPr>
          <w:ilvl w:val="0"/>
          <w:numId w:val="59"/>
        </w:numPr>
        <w:tabs>
          <w:tab w:val="left" w:pos="720"/>
        </w:tabs>
        <w:suppressAutoHyphens/>
        <w:rPr>
          <w:b/>
          <w:bCs/>
        </w:rPr>
      </w:pPr>
      <w:r>
        <w:rPr>
          <w:bCs/>
        </w:rPr>
        <w:t xml:space="preserve">Type </w:t>
      </w:r>
      <w:proofErr w:type="spellStart"/>
      <w:r>
        <w:rPr>
          <w:b/>
          <w:bCs/>
        </w:rPr>
        <w:t>sudo</w:t>
      </w:r>
      <w:proofErr w:type="spellEnd"/>
      <w:r>
        <w:rPr>
          <w:b/>
          <w:bCs/>
        </w:rPr>
        <w:t xml:space="preserve"> /</w:t>
      </w:r>
      <w:proofErr w:type="spellStart"/>
      <w:r>
        <w:rPr>
          <w:b/>
          <w:bCs/>
        </w:rPr>
        <w:t>etc</w:t>
      </w:r>
      <w:proofErr w:type="spellEnd"/>
      <w:r>
        <w:rPr>
          <w:b/>
          <w:bCs/>
        </w:rPr>
        <w:t>/</w:t>
      </w:r>
      <w:proofErr w:type="spellStart"/>
      <w:r>
        <w:rPr>
          <w:b/>
          <w:bCs/>
        </w:rPr>
        <w:t>init.d</w:t>
      </w:r>
      <w:proofErr w:type="spellEnd"/>
      <w:r>
        <w:rPr>
          <w:b/>
          <w:bCs/>
        </w:rPr>
        <w:t xml:space="preserve">/network restart </w:t>
      </w:r>
      <w:r>
        <w:rPr>
          <w:bCs/>
        </w:rPr>
        <w:t>to restart the networking service.</w:t>
      </w:r>
    </w:p>
    <w:p w:rsidR="00296FDA" w:rsidRPr="00B7723E" w:rsidRDefault="00296FDA" w:rsidP="00296FDA">
      <w:pPr>
        <w:tabs>
          <w:tab w:val="left" w:pos="720"/>
        </w:tabs>
        <w:suppressAutoHyphens/>
        <w:rPr>
          <w:b/>
          <w:bCs/>
        </w:rPr>
      </w:pPr>
    </w:p>
    <w:p w:rsidR="0083085D" w:rsidRDefault="002463C0" w:rsidP="0021178C">
      <w:pPr>
        <w:pStyle w:val="Heading2"/>
      </w:pPr>
      <w:r>
        <w:br w:type="page"/>
      </w:r>
      <w:r w:rsidR="00B22DDF">
        <w:lastRenderedPageBreak/>
        <w:t>Configuring the R</w:t>
      </w:r>
      <w:r w:rsidR="0083085D">
        <w:t>outer</w:t>
      </w:r>
    </w:p>
    <w:p w:rsidR="007B78D8" w:rsidRDefault="007B78D8" w:rsidP="0021178C">
      <w:pPr>
        <w:pStyle w:val="Heading3"/>
      </w:pPr>
      <w:r>
        <w:t xml:space="preserve">Accessing the </w:t>
      </w:r>
      <w:r w:rsidR="00DF044C">
        <w:t>r</w:t>
      </w:r>
      <w:r>
        <w:t>outer</w:t>
      </w:r>
    </w:p>
    <w:p w:rsidR="007B78D8" w:rsidRDefault="007B78D8" w:rsidP="00A255A1">
      <w:r>
        <w:t xml:space="preserve">To manage the router, you will first need to connect the router’s console port to the serial port on the back of the Windows </w:t>
      </w:r>
      <w:del w:id="72" w:author="fhdsjokahf jfdoifj" w:date="2016-09-10T07:24:00Z">
        <w:r w:rsidDel="006865E7">
          <w:delText>XP</w:delText>
        </w:r>
      </w:del>
      <w:ins w:id="73" w:author="fhdsjokahf jfdoifj" w:date="2016-09-10T07:24:00Z">
        <w:r w:rsidR="006865E7">
          <w:t>10</w:t>
        </w:r>
      </w:ins>
      <w:r>
        <w:t xml:space="preserve"> workstation. This can be done using the flat, light blue console cable. Once connected, the router’s command prompt can be accessed using Hyper Terminal</w:t>
      </w:r>
      <w:r w:rsidR="00386DB1">
        <w:t>.</w:t>
      </w:r>
    </w:p>
    <w:p w:rsidR="007B78D8" w:rsidRDefault="007B78D8" w:rsidP="00A255A1"/>
    <w:p w:rsidR="00386DB1" w:rsidRDefault="00386DB1" w:rsidP="00A255A1">
      <w:r>
        <w:t xml:space="preserve">On the Windows </w:t>
      </w:r>
      <w:del w:id="74" w:author="fhdsjokahf jfdoifj" w:date="2016-09-10T07:24:00Z">
        <w:r w:rsidDel="006865E7">
          <w:delText>XP</w:delText>
        </w:r>
      </w:del>
      <w:ins w:id="75" w:author="fhdsjokahf jfdoifj" w:date="2016-09-10T07:24:00Z">
        <w:r w:rsidR="006865E7">
          <w:t>10</w:t>
        </w:r>
      </w:ins>
      <w:r>
        <w:t xml:space="preserve"> workstation:</w:t>
      </w:r>
    </w:p>
    <w:p w:rsidR="00386DB1" w:rsidRDefault="00386DB1" w:rsidP="00A255A1"/>
    <w:p w:rsidR="007B78D8" w:rsidRDefault="007B78D8" w:rsidP="008D4BE2">
      <w:pPr>
        <w:numPr>
          <w:ilvl w:val="0"/>
          <w:numId w:val="4"/>
        </w:numPr>
      </w:pPr>
      <w:r>
        <w:t>Connect the flat</w:t>
      </w:r>
      <w:r w:rsidR="00386DB1">
        <w:t>,</w:t>
      </w:r>
      <w:r>
        <w:t xml:space="preserve"> </w:t>
      </w:r>
      <w:r w:rsidR="00386DB1">
        <w:t xml:space="preserve">light </w:t>
      </w:r>
      <w:r>
        <w:t xml:space="preserve">blue </w:t>
      </w:r>
      <w:r w:rsidR="00386DB1">
        <w:t xml:space="preserve">console </w:t>
      </w:r>
      <w:r>
        <w:t>cable to the serial po</w:t>
      </w:r>
      <w:r w:rsidR="00386DB1">
        <w:t>rt on the back of the machine</w:t>
      </w:r>
      <w:r>
        <w:t>.</w:t>
      </w:r>
    </w:p>
    <w:p w:rsidR="007B78D8" w:rsidRDefault="007B78D8" w:rsidP="008D4BE2">
      <w:pPr>
        <w:numPr>
          <w:ilvl w:val="0"/>
          <w:numId w:val="4"/>
        </w:numPr>
      </w:pPr>
      <w:r>
        <w:t>Connect the other end of the cable to the yellow capped socket on the breakout box.</w:t>
      </w:r>
    </w:p>
    <w:p w:rsidR="007F29C4" w:rsidRDefault="007F29C4" w:rsidP="008D4BE2">
      <w:pPr>
        <w:numPr>
          <w:ilvl w:val="0"/>
          <w:numId w:val="4"/>
        </w:numPr>
      </w:pPr>
      <w:r>
        <w:t>Setup a Hyper Terminal session to connect to the router.</w:t>
      </w:r>
    </w:p>
    <w:p w:rsidR="007B78D8" w:rsidRDefault="007F29C4" w:rsidP="008D4BE2">
      <w:pPr>
        <w:numPr>
          <w:ilvl w:val="1"/>
          <w:numId w:val="4"/>
        </w:numPr>
      </w:pPr>
      <w:r>
        <w:t>Open</w:t>
      </w:r>
      <w:r w:rsidR="007B78D8">
        <w:t xml:space="preserve"> </w:t>
      </w:r>
      <w:r w:rsidR="007B78D8">
        <w:rPr>
          <w:b/>
        </w:rPr>
        <w:t>Start-&gt;All Programs-&gt;Accessories-&gt;Communications-&gt;Hyper Terminal</w:t>
      </w:r>
    </w:p>
    <w:p w:rsidR="007B78D8" w:rsidRDefault="007B78D8" w:rsidP="008D4BE2">
      <w:pPr>
        <w:numPr>
          <w:ilvl w:val="1"/>
          <w:numId w:val="4"/>
        </w:numPr>
      </w:pPr>
      <w:r>
        <w:t xml:space="preserve">Name the new connection </w:t>
      </w:r>
      <w:r w:rsidRPr="00803A98">
        <w:rPr>
          <w:b/>
        </w:rPr>
        <w:t>router</w:t>
      </w:r>
      <w:r>
        <w:t>.</w:t>
      </w:r>
    </w:p>
    <w:p w:rsidR="007B78D8" w:rsidRDefault="007B78D8" w:rsidP="008D4BE2">
      <w:pPr>
        <w:numPr>
          <w:ilvl w:val="1"/>
          <w:numId w:val="4"/>
        </w:numPr>
      </w:pPr>
      <w:r>
        <w:t xml:space="preserve">Select </w:t>
      </w:r>
      <w:r w:rsidRPr="00803A98">
        <w:rPr>
          <w:b/>
        </w:rPr>
        <w:t>COM1</w:t>
      </w:r>
      <w:r>
        <w:t xml:space="preserve"> on the </w:t>
      </w:r>
      <w:r w:rsidRPr="00D60D61">
        <w:rPr>
          <w:b/>
        </w:rPr>
        <w:t>Connect To</w:t>
      </w:r>
      <w:r>
        <w:t xml:space="preserve"> menu.</w:t>
      </w:r>
    </w:p>
    <w:p w:rsidR="007B78D8" w:rsidRDefault="007B78D8" w:rsidP="008D4BE2">
      <w:pPr>
        <w:numPr>
          <w:ilvl w:val="1"/>
          <w:numId w:val="4"/>
        </w:numPr>
      </w:pPr>
      <w:r>
        <w:t xml:space="preserve">Set </w:t>
      </w:r>
      <w:r w:rsidRPr="00D60D61">
        <w:rPr>
          <w:b/>
        </w:rPr>
        <w:t>Bits per second</w:t>
      </w:r>
      <w:r>
        <w:t xml:space="preserve"> to </w:t>
      </w:r>
      <w:r>
        <w:rPr>
          <w:b/>
        </w:rPr>
        <w:t>9600</w:t>
      </w:r>
      <w:r>
        <w:t xml:space="preserve"> on the COM1 Properties menu. </w:t>
      </w:r>
    </w:p>
    <w:p w:rsidR="004A415F" w:rsidRDefault="004A415F" w:rsidP="008D4BE2">
      <w:pPr>
        <w:numPr>
          <w:ilvl w:val="1"/>
          <w:numId w:val="4"/>
        </w:numPr>
      </w:pPr>
      <w:r>
        <w:t xml:space="preserve">Select </w:t>
      </w:r>
      <w:r>
        <w:rPr>
          <w:b/>
        </w:rPr>
        <w:t xml:space="preserve">File-&gt;Save </w:t>
      </w:r>
      <w:r>
        <w:t>in the Hyper Terminal window to save your setup.</w:t>
      </w:r>
    </w:p>
    <w:p w:rsidR="007B78D8" w:rsidRDefault="007B78D8" w:rsidP="008D4BE2">
      <w:pPr>
        <w:numPr>
          <w:ilvl w:val="0"/>
          <w:numId w:val="4"/>
        </w:numPr>
      </w:pPr>
      <w:r>
        <w:t>Press Enter after Hyper Terminal connects. You should see a prompt from the router.</w:t>
      </w:r>
    </w:p>
    <w:p w:rsidR="004A415F" w:rsidRDefault="004A415F" w:rsidP="004A415F"/>
    <w:p w:rsidR="004A415F" w:rsidRPr="004A415F" w:rsidRDefault="00175211" w:rsidP="004A415F">
      <w:pPr>
        <w:rPr>
          <w:b/>
        </w:rPr>
      </w:pPr>
      <w:r>
        <w:t>Note: t</w:t>
      </w:r>
      <w:r w:rsidR="007F29C4">
        <w:t>o re-open the router</w:t>
      </w:r>
      <w:r w:rsidR="004A415F">
        <w:t xml:space="preserve"> Hype</w:t>
      </w:r>
      <w:r w:rsidR="00980FC3">
        <w:t>r Terminal session</w:t>
      </w:r>
      <w:r w:rsidR="004A415F">
        <w:t xml:space="preserve">, click </w:t>
      </w:r>
      <w:r w:rsidR="004A415F">
        <w:rPr>
          <w:b/>
        </w:rPr>
        <w:t>Start-&gt;All Programs-&gt;Accessories-&gt;</w:t>
      </w:r>
      <w:r w:rsidR="00980FC3">
        <w:rPr>
          <w:b/>
        </w:rPr>
        <w:br/>
      </w:r>
      <w:r w:rsidR="004A415F">
        <w:rPr>
          <w:b/>
        </w:rPr>
        <w:t>Communications-&gt;H</w:t>
      </w:r>
      <w:r>
        <w:rPr>
          <w:b/>
        </w:rPr>
        <w:t>yper Terminal-&gt;Hyper Terminal-&gt;r</w:t>
      </w:r>
      <w:r w:rsidR="004A415F">
        <w:rPr>
          <w:b/>
        </w:rPr>
        <w:t>outer.</w:t>
      </w:r>
    </w:p>
    <w:p w:rsidR="0021178C" w:rsidRPr="0021178C" w:rsidRDefault="00B22DDF" w:rsidP="004F0495">
      <w:pPr>
        <w:pStyle w:val="Heading3"/>
      </w:pPr>
      <w:r>
        <w:t>Route</w:t>
      </w:r>
      <w:r w:rsidR="00DA0B58">
        <w:t>r command modes</w:t>
      </w:r>
    </w:p>
    <w:p w:rsidR="00386DB1" w:rsidRDefault="004F0495" w:rsidP="002A0BC8">
      <w:r>
        <w:t>Cisco routers operate in several different modes. Each mode allows only</w:t>
      </w:r>
      <w:r w:rsidR="00AA5D83">
        <w:t xml:space="preserve"> c</w:t>
      </w:r>
      <w:r w:rsidR="00CD14D4">
        <w:t xml:space="preserve">ertain </w:t>
      </w:r>
      <w:r w:rsidR="00AA5D83">
        <w:t xml:space="preserve">commands. </w:t>
      </w:r>
      <w:r w:rsidR="002D62B5">
        <w:t xml:space="preserve">The prompt indicates the mode of the router. </w:t>
      </w:r>
      <w:r w:rsidR="003E4F68">
        <w:t>When you first login</w:t>
      </w:r>
      <w:r w:rsidR="00980FC3">
        <w:t xml:space="preserve"> to the router</w:t>
      </w:r>
      <w:r w:rsidR="001770A4">
        <w:t>,</w:t>
      </w:r>
      <w:r w:rsidR="00980FC3">
        <w:t xml:space="preserve"> it will be in </w:t>
      </w:r>
      <w:r w:rsidR="00AA5D83">
        <w:t>user mode</w:t>
      </w:r>
      <w:r w:rsidR="00980FC3">
        <w:t xml:space="preserve"> and the prompt will show </w:t>
      </w:r>
      <w:r w:rsidR="001770A4" w:rsidRPr="00980FC3">
        <w:rPr>
          <w:i/>
        </w:rPr>
        <w:t>Router</w:t>
      </w:r>
      <w:r w:rsidR="00F8254F" w:rsidRPr="00980FC3">
        <w:rPr>
          <w:i/>
        </w:rPr>
        <w:t>&gt;</w:t>
      </w:r>
      <w:r w:rsidR="00DD59F9">
        <w:t>.</w:t>
      </w:r>
      <w:r w:rsidR="00AA5D83">
        <w:t xml:space="preserve"> </w:t>
      </w:r>
      <w:r w:rsidR="00DD59F9">
        <w:t>To have access to most commands,</w:t>
      </w:r>
      <w:r w:rsidR="00104DC4">
        <w:t xml:space="preserve"> you must enter privileged mode</w:t>
      </w:r>
      <w:r w:rsidR="00DD59F9">
        <w:t xml:space="preserve">. </w:t>
      </w:r>
      <w:r w:rsidR="00980FC3">
        <w:t xml:space="preserve">To enter configuration commands, you must be in </w:t>
      </w:r>
      <w:proofErr w:type="spellStart"/>
      <w:r w:rsidR="00980FC3">
        <w:t>config</w:t>
      </w:r>
      <w:proofErr w:type="spellEnd"/>
      <w:r w:rsidR="00980FC3">
        <w:t xml:space="preserve"> mode (note</w:t>
      </w:r>
      <w:r w:rsidR="00AA719C">
        <w:t xml:space="preserve"> that there are several sub-</w:t>
      </w:r>
      <w:proofErr w:type="spellStart"/>
      <w:r w:rsidR="00980FC3">
        <w:t>config</w:t>
      </w:r>
      <w:proofErr w:type="spellEnd"/>
      <w:r w:rsidR="00980FC3">
        <w:t xml:space="preserve"> mode</w:t>
      </w:r>
      <w:r w:rsidR="00AA719C">
        <w:t>s</w:t>
      </w:r>
      <w:r w:rsidR="00980FC3">
        <w:t xml:space="preserve">). </w:t>
      </w:r>
      <w:r w:rsidR="007F29C4">
        <w:t>You cannot use</w:t>
      </w:r>
      <w:r w:rsidR="00175211">
        <w:t xml:space="preserve"> configuration commands in privileged mode or non</w:t>
      </w:r>
      <w:r w:rsidR="006B5F3D">
        <w:t xml:space="preserve">-configuration commands </w:t>
      </w:r>
      <w:r w:rsidR="00175211">
        <w:t xml:space="preserve">in </w:t>
      </w:r>
      <w:proofErr w:type="spellStart"/>
      <w:r w:rsidR="00175211">
        <w:t>config</w:t>
      </w:r>
      <w:proofErr w:type="spellEnd"/>
      <w:r w:rsidR="00175211">
        <w:t xml:space="preserve"> mode.</w:t>
      </w:r>
      <w:r w:rsidR="000F4992">
        <w:t xml:space="preserve"> </w:t>
      </w:r>
    </w:p>
    <w:p w:rsidR="00386DB1" w:rsidRDefault="00386DB1" w:rsidP="002A0BC8"/>
    <w:p w:rsidR="00AA5D83" w:rsidRPr="00DD59F9" w:rsidRDefault="000F4992" w:rsidP="002A0BC8">
      <w:r>
        <w:t xml:space="preserve">Use these commands </w:t>
      </w:r>
      <w:r w:rsidR="00104DC4">
        <w:t>to switch between modes:</w:t>
      </w:r>
    </w:p>
    <w:p w:rsidR="004F0495" w:rsidRDefault="004F0495" w:rsidP="002A0BC8"/>
    <w:p w:rsidR="00AA5D83" w:rsidRDefault="00AA5D83" w:rsidP="008D4BE2">
      <w:pPr>
        <w:numPr>
          <w:ilvl w:val="0"/>
          <w:numId w:val="8"/>
        </w:numPr>
      </w:pPr>
      <w:r>
        <w:rPr>
          <w:b/>
        </w:rPr>
        <w:t>enable</w:t>
      </w:r>
      <w:r>
        <w:t>: Enter privileged mode (</w:t>
      </w:r>
      <w:r w:rsidR="007F29C4">
        <w:t>enable</w:t>
      </w:r>
      <w:r>
        <w:t xml:space="preserve"> mode).</w:t>
      </w:r>
      <w:r w:rsidR="00980FC3">
        <w:t xml:space="preserve"> The prompt will be</w:t>
      </w:r>
      <w:r w:rsidR="00F8254F">
        <w:t xml:space="preserve"> </w:t>
      </w:r>
      <w:r w:rsidR="00F8254F" w:rsidRPr="00980FC3">
        <w:rPr>
          <w:i/>
        </w:rPr>
        <w:t>Router#</w:t>
      </w:r>
      <w:r w:rsidR="00F8254F">
        <w:t>.</w:t>
      </w:r>
      <w:r w:rsidR="008E428D">
        <w:t xml:space="preserve"> </w:t>
      </w:r>
    </w:p>
    <w:p w:rsidR="00980FC3" w:rsidRPr="00980FC3" w:rsidRDefault="00AA5D83" w:rsidP="008D4BE2">
      <w:pPr>
        <w:numPr>
          <w:ilvl w:val="0"/>
          <w:numId w:val="8"/>
        </w:numPr>
        <w:rPr>
          <w:i/>
        </w:rPr>
      </w:pPr>
      <w:proofErr w:type="spellStart"/>
      <w:r>
        <w:rPr>
          <w:b/>
        </w:rPr>
        <w:t>config</w:t>
      </w:r>
      <w:proofErr w:type="spellEnd"/>
      <w:r>
        <w:rPr>
          <w:b/>
        </w:rPr>
        <w:t xml:space="preserve"> term</w:t>
      </w:r>
      <w:r>
        <w:t xml:space="preserve">: Enter </w:t>
      </w:r>
      <w:r w:rsidR="00947199">
        <w:t xml:space="preserve">global </w:t>
      </w:r>
      <w:proofErr w:type="spellStart"/>
      <w:r>
        <w:t>config</w:t>
      </w:r>
      <w:proofErr w:type="spellEnd"/>
      <w:r>
        <w:t xml:space="preserve"> mode</w:t>
      </w:r>
      <w:r w:rsidR="00F8254F">
        <w:t xml:space="preserve">. </w:t>
      </w:r>
      <w:r w:rsidR="00980FC3">
        <w:t>The p</w:t>
      </w:r>
      <w:r w:rsidR="00F8254F">
        <w:t xml:space="preserve">rompt </w:t>
      </w:r>
      <w:r w:rsidR="00980FC3">
        <w:t>will be</w:t>
      </w:r>
      <w:r w:rsidR="00F8254F">
        <w:t xml:space="preserve"> </w:t>
      </w:r>
      <w:r w:rsidR="00F8254F" w:rsidRPr="00980FC3">
        <w:rPr>
          <w:i/>
        </w:rPr>
        <w:t>Router (</w:t>
      </w:r>
      <w:proofErr w:type="spellStart"/>
      <w:r w:rsidR="00F8254F" w:rsidRPr="00980FC3">
        <w:rPr>
          <w:i/>
        </w:rPr>
        <w:t>config</w:t>
      </w:r>
      <w:proofErr w:type="spellEnd"/>
      <w:r w:rsidR="00F8254F" w:rsidRPr="00980FC3">
        <w:rPr>
          <w:i/>
        </w:rPr>
        <w:t>)#</w:t>
      </w:r>
      <w:r w:rsidR="00980FC3">
        <w:t>.</w:t>
      </w:r>
    </w:p>
    <w:p w:rsidR="003D0008" w:rsidRDefault="003D0008" w:rsidP="008D4BE2">
      <w:pPr>
        <w:numPr>
          <w:ilvl w:val="0"/>
          <w:numId w:val="8"/>
        </w:numPr>
      </w:pPr>
      <w:r>
        <w:rPr>
          <w:b/>
        </w:rPr>
        <w:t>exit</w:t>
      </w:r>
      <w:r>
        <w:t>: exit the last mode entered.</w:t>
      </w:r>
    </w:p>
    <w:p w:rsidR="00B22DDF" w:rsidRDefault="00B22DDF" w:rsidP="0021178C">
      <w:pPr>
        <w:pStyle w:val="Heading3"/>
      </w:pPr>
      <w:r>
        <w:t>Initial Setup</w:t>
      </w:r>
    </w:p>
    <w:p w:rsidR="002A0BC8" w:rsidRDefault="003E4F68" w:rsidP="002A0BC8">
      <w:r>
        <w:t>The first time you</w:t>
      </w:r>
      <w:r w:rsidR="003D0008">
        <w:t xml:space="preserve"> connect to the router</w:t>
      </w:r>
      <w:r>
        <w:t>,</w:t>
      </w:r>
      <w:r w:rsidR="003D0008">
        <w:t xml:space="preserve"> you might be asked to enter setup mode, type no. If you are as</w:t>
      </w:r>
      <w:r w:rsidR="00D9503E">
        <w:t>ked to terminate auto-install, type yes.</w:t>
      </w:r>
      <w:r w:rsidR="002D62B5">
        <w:t xml:space="preserve"> You will need to set the router’s name, the privileged mode password</w:t>
      </w:r>
      <w:r w:rsidR="006B5F3D">
        <w:t xml:space="preserve"> (enable secret), and the user mode password (console line password)</w:t>
      </w:r>
      <w:r w:rsidR="00386DB1">
        <w:t>.</w:t>
      </w:r>
    </w:p>
    <w:p w:rsidR="003D0008" w:rsidRDefault="003D0008" w:rsidP="002A0BC8"/>
    <w:p w:rsidR="001F223F" w:rsidRPr="004F0495" w:rsidRDefault="004F0495" w:rsidP="008D4BE2">
      <w:pPr>
        <w:numPr>
          <w:ilvl w:val="0"/>
          <w:numId w:val="5"/>
        </w:numPr>
      </w:pPr>
      <w:r>
        <w:rPr>
          <w:b/>
        </w:rPr>
        <w:t>enable</w:t>
      </w:r>
    </w:p>
    <w:p w:rsidR="004F0495" w:rsidRPr="004F0495" w:rsidRDefault="004F0495" w:rsidP="008D4BE2">
      <w:pPr>
        <w:numPr>
          <w:ilvl w:val="0"/>
          <w:numId w:val="5"/>
        </w:numPr>
      </w:pPr>
      <w:proofErr w:type="spellStart"/>
      <w:r>
        <w:rPr>
          <w:b/>
        </w:rPr>
        <w:t>config</w:t>
      </w:r>
      <w:proofErr w:type="spellEnd"/>
      <w:r>
        <w:rPr>
          <w:b/>
        </w:rPr>
        <w:t xml:space="preserve"> term</w:t>
      </w:r>
    </w:p>
    <w:p w:rsidR="004F0495" w:rsidRPr="004F0495" w:rsidRDefault="004F0495" w:rsidP="008D4BE2">
      <w:pPr>
        <w:numPr>
          <w:ilvl w:val="0"/>
          <w:numId w:val="5"/>
        </w:numPr>
      </w:pPr>
      <w:r>
        <w:rPr>
          <w:b/>
        </w:rPr>
        <w:t>hostname pod&lt;#&gt;router</w:t>
      </w:r>
    </w:p>
    <w:p w:rsidR="004F0495" w:rsidRPr="004F0495" w:rsidRDefault="004F0495" w:rsidP="008D4BE2">
      <w:pPr>
        <w:numPr>
          <w:ilvl w:val="0"/>
          <w:numId w:val="5"/>
        </w:numPr>
      </w:pPr>
      <w:r>
        <w:rPr>
          <w:b/>
        </w:rPr>
        <w:t>enable secret pod&lt;#&gt;pod&lt;#&gt;</w:t>
      </w:r>
    </w:p>
    <w:p w:rsidR="004F0495" w:rsidRPr="00AA6873" w:rsidRDefault="00AA6873" w:rsidP="008D4BE2">
      <w:pPr>
        <w:numPr>
          <w:ilvl w:val="0"/>
          <w:numId w:val="5"/>
        </w:numPr>
      </w:pPr>
      <w:r>
        <w:rPr>
          <w:b/>
        </w:rPr>
        <w:t>line con 0</w:t>
      </w:r>
    </w:p>
    <w:p w:rsidR="00AA6873" w:rsidRPr="00AA6873" w:rsidRDefault="00AA6873" w:rsidP="008D4BE2">
      <w:pPr>
        <w:numPr>
          <w:ilvl w:val="1"/>
          <w:numId w:val="5"/>
        </w:numPr>
      </w:pPr>
      <w:r>
        <w:rPr>
          <w:b/>
        </w:rPr>
        <w:t>password pod&lt;#&gt;pod&lt;#&gt;</w:t>
      </w:r>
    </w:p>
    <w:p w:rsidR="00AA6873" w:rsidRPr="00AA6873" w:rsidRDefault="00AA6873" w:rsidP="008D4BE2">
      <w:pPr>
        <w:numPr>
          <w:ilvl w:val="1"/>
          <w:numId w:val="5"/>
        </w:numPr>
      </w:pPr>
      <w:r>
        <w:rPr>
          <w:b/>
        </w:rPr>
        <w:t>login</w:t>
      </w:r>
    </w:p>
    <w:p w:rsidR="00AA6873" w:rsidRPr="00AA6873" w:rsidRDefault="00AA6873" w:rsidP="008D4BE2">
      <w:pPr>
        <w:numPr>
          <w:ilvl w:val="0"/>
          <w:numId w:val="5"/>
        </w:numPr>
      </w:pPr>
      <w:r>
        <w:rPr>
          <w:b/>
        </w:rPr>
        <w:t>exit</w:t>
      </w:r>
    </w:p>
    <w:p w:rsidR="00AA6873" w:rsidRDefault="00AA6873" w:rsidP="00AA6873">
      <w:pPr>
        <w:pStyle w:val="Heading3"/>
      </w:pPr>
      <w:r>
        <w:lastRenderedPageBreak/>
        <w:t>Setting IP addresses</w:t>
      </w:r>
      <w:r w:rsidR="007F29C4">
        <w:t xml:space="preserve"> on the interfaces</w:t>
      </w:r>
    </w:p>
    <w:p w:rsidR="00175211" w:rsidRDefault="00AA6873" w:rsidP="00AA6873">
      <w:r>
        <w:t>The purpo</w:t>
      </w:r>
      <w:r w:rsidR="008E428D">
        <w:t>se of a router is to forward</w:t>
      </w:r>
      <w:r>
        <w:t xml:space="preserve"> data between two physically separate networks. </w:t>
      </w:r>
      <w:r w:rsidR="00AA5D83">
        <w:t>Your pod network is connected to one interface</w:t>
      </w:r>
      <w:r w:rsidR="005A5DD2">
        <w:t xml:space="preserve"> (F</w:t>
      </w:r>
      <w:r w:rsidR="00AA5D83">
        <w:t xml:space="preserve">a0/0) and the lab backbone </w:t>
      </w:r>
      <w:r w:rsidR="005A5DD2">
        <w:t xml:space="preserve">network </w:t>
      </w:r>
      <w:r w:rsidR="00AA5D83">
        <w:t xml:space="preserve">is connected to the other (Fa0/1). </w:t>
      </w:r>
      <w:r w:rsidR="005A5DD2">
        <w:t xml:space="preserve">When the router receives data packets from a system on your pod’s network that are addressed to a system on a different network, it will check its routing table to see if it </w:t>
      </w:r>
      <w:r w:rsidR="00DA0B58">
        <w:t>knows how to reach that other network. If it does, then it will send the data out on the interface that connects to the other network. Because the router talks to systems on two different networks,</w:t>
      </w:r>
      <w:r w:rsidR="00DA0B58" w:rsidRPr="00DA0B58">
        <w:t xml:space="preserve"> </w:t>
      </w:r>
      <w:r w:rsidR="00DA0B58">
        <w:t>each interface must have an IP address from the network that is connected to it.</w:t>
      </w:r>
      <w:r w:rsidR="00175211">
        <w:t xml:space="preserve"> </w:t>
      </w:r>
    </w:p>
    <w:p w:rsidR="00175211" w:rsidRDefault="00175211" w:rsidP="00AA6873"/>
    <w:p w:rsidR="00DA0B58" w:rsidRDefault="00175211" w:rsidP="00AA6873">
      <w:r>
        <w:t>The IP address assigned to the pod network’s interface is the address your pod’s systems will use as their default gateway. Any time a system wants to send data to a destination that is not on the local network, it will send the data to the default gateway router. The default gateway must then find a path to the destination and forward the data along that route.</w:t>
      </w:r>
    </w:p>
    <w:p w:rsidR="005A5DD2" w:rsidRDefault="005A5DD2" w:rsidP="00AA6873"/>
    <w:p w:rsidR="00AA6873" w:rsidRDefault="007F29C4" w:rsidP="00AA6873">
      <w:r>
        <w:t xml:space="preserve">From </w:t>
      </w:r>
      <w:proofErr w:type="spellStart"/>
      <w:r w:rsidR="00175211">
        <w:t>config</w:t>
      </w:r>
      <w:proofErr w:type="spellEnd"/>
      <w:r w:rsidR="00175211">
        <w:t xml:space="preserve"> mode</w:t>
      </w:r>
      <w:r w:rsidR="008E428D">
        <w:t>:</w:t>
      </w:r>
    </w:p>
    <w:p w:rsidR="00AA6873" w:rsidRDefault="00AA6873" w:rsidP="00AA6873">
      <w:pPr>
        <w:rPr>
          <w:b/>
        </w:rPr>
      </w:pPr>
    </w:p>
    <w:p w:rsidR="004D534F" w:rsidRPr="004D534F" w:rsidRDefault="004D534F" w:rsidP="008D4BE2">
      <w:pPr>
        <w:numPr>
          <w:ilvl w:val="0"/>
          <w:numId w:val="7"/>
        </w:numPr>
      </w:pPr>
      <w:r>
        <w:t>Assign an IP address to the interface that connects to your pod’s network</w:t>
      </w:r>
    </w:p>
    <w:p w:rsidR="00AA6873" w:rsidRPr="00AA6873" w:rsidRDefault="00AA6873" w:rsidP="008D4BE2">
      <w:pPr>
        <w:numPr>
          <w:ilvl w:val="1"/>
          <w:numId w:val="7"/>
        </w:numPr>
      </w:pPr>
      <w:r>
        <w:rPr>
          <w:b/>
        </w:rPr>
        <w:t>interf</w:t>
      </w:r>
      <w:r w:rsidR="001770A4">
        <w:rPr>
          <w:b/>
        </w:rPr>
        <w:t xml:space="preserve">ace </w:t>
      </w:r>
      <w:r w:rsidR="00291C21">
        <w:rPr>
          <w:b/>
        </w:rPr>
        <w:t>GigabitEthernet0/0</w:t>
      </w:r>
    </w:p>
    <w:p w:rsidR="00AA6873" w:rsidRPr="00AA6873" w:rsidRDefault="00AA6873" w:rsidP="008D4BE2">
      <w:pPr>
        <w:numPr>
          <w:ilvl w:val="1"/>
          <w:numId w:val="7"/>
        </w:numPr>
      </w:pPr>
      <w:proofErr w:type="spellStart"/>
      <w:r>
        <w:rPr>
          <w:b/>
        </w:rPr>
        <w:t>ip</w:t>
      </w:r>
      <w:proofErr w:type="spellEnd"/>
      <w:r>
        <w:rPr>
          <w:b/>
        </w:rPr>
        <w:t xml:space="preserve"> address </w:t>
      </w:r>
      <w:r w:rsidR="00175211">
        <w:rPr>
          <w:b/>
        </w:rPr>
        <w:t xml:space="preserve">  </w:t>
      </w:r>
      <w:r>
        <w:rPr>
          <w:b/>
        </w:rPr>
        <w:t>190.111.&lt;pod #&gt;.254</w:t>
      </w:r>
      <w:r w:rsidR="00175211">
        <w:rPr>
          <w:b/>
        </w:rPr>
        <w:t xml:space="preserve">  </w:t>
      </w:r>
      <w:r>
        <w:rPr>
          <w:b/>
        </w:rPr>
        <w:t xml:space="preserve"> 255.255.255.0</w:t>
      </w:r>
    </w:p>
    <w:p w:rsidR="00AA6873" w:rsidRPr="004D534F" w:rsidRDefault="00AA6873" w:rsidP="008D4BE2">
      <w:pPr>
        <w:numPr>
          <w:ilvl w:val="1"/>
          <w:numId w:val="7"/>
        </w:numPr>
      </w:pPr>
      <w:r>
        <w:rPr>
          <w:b/>
        </w:rPr>
        <w:t>no shutdown</w:t>
      </w:r>
    </w:p>
    <w:p w:rsidR="004D534F" w:rsidRPr="00AA6873" w:rsidRDefault="004D534F" w:rsidP="008D4BE2">
      <w:pPr>
        <w:numPr>
          <w:ilvl w:val="1"/>
          <w:numId w:val="7"/>
        </w:numPr>
      </w:pPr>
      <w:r>
        <w:rPr>
          <w:b/>
        </w:rPr>
        <w:t>exit</w:t>
      </w:r>
    </w:p>
    <w:p w:rsidR="004D534F" w:rsidRPr="004D534F" w:rsidRDefault="004D534F" w:rsidP="008D4BE2">
      <w:pPr>
        <w:numPr>
          <w:ilvl w:val="0"/>
          <w:numId w:val="7"/>
        </w:numPr>
      </w:pPr>
      <w:r>
        <w:t>Assign an IP address to the interface that connects to the lab backbone network</w:t>
      </w:r>
    </w:p>
    <w:p w:rsidR="00AA6873" w:rsidRPr="00AA6873" w:rsidRDefault="001770A4" w:rsidP="008D4BE2">
      <w:pPr>
        <w:numPr>
          <w:ilvl w:val="1"/>
          <w:numId w:val="7"/>
        </w:numPr>
      </w:pPr>
      <w:r>
        <w:rPr>
          <w:b/>
        </w:rPr>
        <w:t xml:space="preserve">interface </w:t>
      </w:r>
      <w:r w:rsidR="00291C21">
        <w:rPr>
          <w:b/>
        </w:rPr>
        <w:t>GigabitEthernet0/1</w:t>
      </w:r>
    </w:p>
    <w:p w:rsidR="00AA6873" w:rsidRPr="00AA6873" w:rsidRDefault="00AA6873" w:rsidP="008D4BE2">
      <w:pPr>
        <w:numPr>
          <w:ilvl w:val="1"/>
          <w:numId w:val="7"/>
        </w:numPr>
      </w:pPr>
      <w:proofErr w:type="spellStart"/>
      <w:r>
        <w:rPr>
          <w:b/>
        </w:rPr>
        <w:t>ip</w:t>
      </w:r>
      <w:proofErr w:type="spellEnd"/>
      <w:r>
        <w:rPr>
          <w:b/>
        </w:rPr>
        <w:t xml:space="preserve"> address</w:t>
      </w:r>
      <w:r w:rsidR="00175211">
        <w:rPr>
          <w:b/>
        </w:rPr>
        <w:t xml:space="preserve">  </w:t>
      </w:r>
      <w:r>
        <w:rPr>
          <w:b/>
        </w:rPr>
        <w:t xml:space="preserve"> 190.111.50.&lt;pod #&gt;</w:t>
      </w:r>
      <w:r w:rsidR="00175211">
        <w:rPr>
          <w:b/>
        </w:rPr>
        <w:t xml:space="preserve">   255.255.255.0</w:t>
      </w:r>
    </w:p>
    <w:p w:rsidR="00AA6873" w:rsidRPr="00AA6873" w:rsidRDefault="00AA6873" w:rsidP="008D4BE2">
      <w:pPr>
        <w:numPr>
          <w:ilvl w:val="1"/>
          <w:numId w:val="7"/>
        </w:numPr>
      </w:pPr>
      <w:r>
        <w:rPr>
          <w:b/>
        </w:rPr>
        <w:t>no shutdown</w:t>
      </w:r>
    </w:p>
    <w:p w:rsidR="00DD59F9" w:rsidRPr="002B7945" w:rsidRDefault="008E428D" w:rsidP="008D4BE2">
      <w:pPr>
        <w:numPr>
          <w:ilvl w:val="1"/>
          <w:numId w:val="7"/>
        </w:numPr>
      </w:pPr>
      <w:r>
        <w:rPr>
          <w:b/>
        </w:rPr>
        <w:t>exit</w:t>
      </w:r>
    </w:p>
    <w:p w:rsidR="002B7945" w:rsidRDefault="002B7945" w:rsidP="008D4BE2">
      <w:pPr>
        <w:numPr>
          <w:ilvl w:val="0"/>
          <w:numId w:val="7"/>
        </w:numPr>
      </w:pPr>
      <w:r>
        <w:t xml:space="preserve">Exit </w:t>
      </w:r>
      <w:proofErr w:type="spellStart"/>
      <w:r>
        <w:t>config</w:t>
      </w:r>
      <w:proofErr w:type="spellEnd"/>
      <w:r>
        <w:t xml:space="preserve"> mode and show the list of interfaces. Verify that fa0/0 and fa0/1 are up.</w:t>
      </w:r>
    </w:p>
    <w:p w:rsidR="002B7945" w:rsidRPr="002B7945" w:rsidRDefault="002B7945" w:rsidP="008D4BE2">
      <w:pPr>
        <w:numPr>
          <w:ilvl w:val="1"/>
          <w:numId w:val="7"/>
        </w:numPr>
      </w:pPr>
      <w:r>
        <w:rPr>
          <w:b/>
        </w:rPr>
        <w:t>exit</w:t>
      </w:r>
    </w:p>
    <w:p w:rsidR="002B7945" w:rsidRDefault="002B7945" w:rsidP="008D4BE2">
      <w:pPr>
        <w:numPr>
          <w:ilvl w:val="1"/>
          <w:numId w:val="7"/>
        </w:numPr>
      </w:pPr>
      <w:r>
        <w:rPr>
          <w:b/>
        </w:rPr>
        <w:t xml:space="preserve">show </w:t>
      </w:r>
      <w:proofErr w:type="spellStart"/>
      <w:r>
        <w:rPr>
          <w:b/>
        </w:rPr>
        <w:t>ip</w:t>
      </w:r>
      <w:proofErr w:type="spellEnd"/>
      <w:r>
        <w:rPr>
          <w:b/>
        </w:rPr>
        <w:t xml:space="preserve"> interface brief</w:t>
      </w:r>
    </w:p>
    <w:p w:rsidR="00B22DDF" w:rsidRDefault="00B22DDF" w:rsidP="0021178C">
      <w:pPr>
        <w:pStyle w:val="Heading3"/>
      </w:pPr>
      <w:r>
        <w:t>Running RIP</w:t>
      </w:r>
    </w:p>
    <w:p w:rsidR="00D51EA0" w:rsidRDefault="00C72BD5" w:rsidP="002A0BC8">
      <w:r>
        <w:t xml:space="preserve">RIP </w:t>
      </w:r>
      <w:r w:rsidR="008E428D">
        <w:t xml:space="preserve">version 2 </w:t>
      </w:r>
      <w:r>
        <w:t xml:space="preserve">is the protocol that exchanges routing information between </w:t>
      </w:r>
      <w:r w:rsidR="004D534F">
        <w:t xml:space="preserve">each of </w:t>
      </w:r>
      <w:r>
        <w:t>the pod routers and the</w:t>
      </w:r>
      <w:r w:rsidR="007B4AFD">
        <w:t xml:space="preserve"> lab backbone router.</w:t>
      </w:r>
      <w:r w:rsidR="008E428D">
        <w:t xml:space="preserve"> </w:t>
      </w:r>
      <w:r w:rsidR="004D534F">
        <w:t>RIP works by sending advertisements that list all of the networks that can be reached by going through this router. The other pod routers and the lab backbone router see these advertisements and learn routes to each other’</w:t>
      </w:r>
      <w:r w:rsidR="00182401">
        <w:t>s networks. That is, each router will learn that it can send data to any of the other pods by sending the data to that pod’s router first.</w:t>
      </w:r>
      <w:r w:rsidR="00D51EA0">
        <w:t xml:space="preserve">  So even though the pods are not directly connected to each other, they are all indirectly connected through the same backbone network and can communicate by routing data </w:t>
      </w:r>
      <w:r w:rsidR="00A321F6">
        <w:t xml:space="preserve">over the backbone though the router connected to </w:t>
      </w:r>
      <w:r w:rsidR="00D51EA0">
        <w:t>each other pod</w:t>
      </w:r>
      <w:r w:rsidR="00A321F6">
        <w:t>.</w:t>
      </w:r>
    </w:p>
    <w:p w:rsidR="00A321F6" w:rsidRDefault="00A321F6" w:rsidP="002A0BC8"/>
    <w:p w:rsidR="002A0BC8" w:rsidRDefault="007F29C4" w:rsidP="002A0BC8">
      <w:r>
        <w:t xml:space="preserve">From </w:t>
      </w:r>
      <w:proofErr w:type="spellStart"/>
      <w:r>
        <w:t>config</w:t>
      </w:r>
      <w:proofErr w:type="spellEnd"/>
      <w:r>
        <w:t xml:space="preserve"> mode (</w:t>
      </w:r>
      <w:proofErr w:type="spellStart"/>
      <w:r>
        <w:rPr>
          <w:b/>
        </w:rPr>
        <w:t>config</w:t>
      </w:r>
      <w:proofErr w:type="spellEnd"/>
      <w:r>
        <w:rPr>
          <w:b/>
        </w:rPr>
        <w:t xml:space="preserve"> term)</w:t>
      </w:r>
      <w:r>
        <w:t>:</w:t>
      </w:r>
    </w:p>
    <w:p w:rsidR="007B4AFD" w:rsidRDefault="007B4AFD" w:rsidP="002A0BC8"/>
    <w:p w:rsidR="002B7945" w:rsidRPr="002B7945" w:rsidRDefault="002B7945" w:rsidP="008D4BE2">
      <w:pPr>
        <w:numPr>
          <w:ilvl w:val="0"/>
          <w:numId w:val="6"/>
        </w:numPr>
      </w:pPr>
      <w:r>
        <w:t>Start RIP, set the version to 2, and assign both connected networks to RIP.</w:t>
      </w:r>
    </w:p>
    <w:p w:rsidR="007B4AFD" w:rsidRPr="007B4AFD" w:rsidRDefault="007B4AFD" w:rsidP="008D4BE2">
      <w:pPr>
        <w:numPr>
          <w:ilvl w:val="1"/>
          <w:numId w:val="6"/>
        </w:numPr>
      </w:pPr>
      <w:r>
        <w:rPr>
          <w:b/>
        </w:rPr>
        <w:t>router rip</w:t>
      </w:r>
    </w:p>
    <w:p w:rsidR="007B4AFD" w:rsidRPr="007B4AFD" w:rsidRDefault="007B4AFD" w:rsidP="008D4BE2">
      <w:pPr>
        <w:numPr>
          <w:ilvl w:val="1"/>
          <w:numId w:val="6"/>
        </w:numPr>
      </w:pPr>
      <w:r>
        <w:rPr>
          <w:b/>
        </w:rPr>
        <w:t>version 2</w:t>
      </w:r>
    </w:p>
    <w:p w:rsidR="007B4AFD" w:rsidRPr="007B4AFD" w:rsidRDefault="007B4AFD" w:rsidP="008D4BE2">
      <w:pPr>
        <w:numPr>
          <w:ilvl w:val="1"/>
          <w:numId w:val="6"/>
        </w:numPr>
      </w:pPr>
      <w:r>
        <w:rPr>
          <w:b/>
        </w:rPr>
        <w:t>network 190.111.&lt;pod #&gt;.0</w:t>
      </w:r>
    </w:p>
    <w:p w:rsidR="007B4AFD" w:rsidRPr="008E428D" w:rsidRDefault="002B7945" w:rsidP="008D4BE2">
      <w:pPr>
        <w:numPr>
          <w:ilvl w:val="1"/>
          <w:numId w:val="6"/>
        </w:numPr>
      </w:pPr>
      <w:r>
        <w:rPr>
          <w:b/>
        </w:rPr>
        <w:t>n</w:t>
      </w:r>
      <w:r w:rsidR="007B4AFD">
        <w:rPr>
          <w:b/>
        </w:rPr>
        <w:t>etwork 190.111.50.0</w:t>
      </w:r>
    </w:p>
    <w:p w:rsidR="008E428D" w:rsidRPr="002B7945" w:rsidRDefault="008E428D" w:rsidP="008D4BE2">
      <w:pPr>
        <w:numPr>
          <w:ilvl w:val="1"/>
          <w:numId w:val="6"/>
        </w:numPr>
      </w:pPr>
      <w:r>
        <w:rPr>
          <w:b/>
        </w:rPr>
        <w:t>exit</w:t>
      </w:r>
    </w:p>
    <w:p w:rsidR="002B7945" w:rsidRDefault="002B7945" w:rsidP="008D4BE2">
      <w:pPr>
        <w:numPr>
          <w:ilvl w:val="0"/>
          <w:numId w:val="6"/>
        </w:numPr>
      </w:pPr>
      <w:r>
        <w:t xml:space="preserve">After a minute or so, </w:t>
      </w:r>
      <w:r w:rsidR="00A321F6">
        <w:t xml:space="preserve">check the routing table for any routes learned from RIP (they will have an R in front of them). Note that if no one else has started </w:t>
      </w:r>
      <w:r w:rsidR="007F29C4">
        <w:t>RIP, there will not be any RIP</w:t>
      </w:r>
      <w:r w:rsidR="00A321F6">
        <w:t xml:space="preserve"> routes.</w:t>
      </w:r>
    </w:p>
    <w:p w:rsidR="00A321F6" w:rsidRPr="00A321F6" w:rsidRDefault="00A321F6" w:rsidP="008D4BE2">
      <w:pPr>
        <w:numPr>
          <w:ilvl w:val="1"/>
          <w:numId w:val="6"/>
        </w:numPr>
      </w:pPr>
      <w:r>
        <w:rPr>
          <w:b/>
        </w:rPr>
        <w:t>exit</w:t>
      </w:r>
    </w:p>
    <w:p w:rsidR="00A321F6" w:rsidRPr="00A321F6" w:rsidRDefault="00A321F6" w:rsidP="008D4BE2">
      <w:pPr>
        <w:numPr>
          <w:ilvl w:val="1"/>
          <w:numId w:val="6"/>
        </w:numPr>
      </w:pPr>
      <w:r>
        <w:rPr>
          <w:b/>
        </w:rPr>
        <w:lastRenderedPageBreak/>
        <w:t xml:space="preserve">show </w:t>
      </w:r>
      <w:proofErr w:type="spellStart"/>
      <w:r>
        <w:rPr>
          <w:b/>
        </w:rPr>
        <w:t>ip</w:t>
      </w:r>
      <w:proofErr w:type="spellEnd"/>
      <w:r>
        <w:rPr>
          <w:b/>
        </w:rPr>
        <w:t xml:space="preserve"> route</w:t>
      </w:r>
    </w:p>
    <w:p w:rsidR="00A321F6" w:rsidRDefault="00A321F6" w:rsidP="00A321F6">
      <w:pPr>
        <w:rPr>
          <w:b/>
        </w:rPr>
      </w:pPr>
    </w:p>
    <w:p w:rsidR="00B22DDF" w:rsidRDefault="00463329" w:rsidP="0021178C">
      <w:pPr>
        <w:pStyle w:val="Heading3"/>
      </w:pPr>
      <w:r>
        <w:t xml:space="preserve">Creating a </w:t>
      </w:r>
      <w:smartTag w:uri="urn:schemas-microsoft-com:office:smarttags" w:element="Street">
        <w:smartTag w:uri="urn:schemas-microsoft-com:office:smarttags" w:element="address">
          <w:r w:rsidR="00B22DDF">
            <w:t>Default Route</w:t>
          </w:r>
        </w:smartTag>
      </w:smartTag>
    </w:p>
    <w:p w:rsidR="007F6DC5" w:rsidRDefault="00D9503E" w:rsidP="008E428D">
      <w:r>
        <w:t xml:space="preserve">Normally a router will only forward data to networks that are in its routing table. </w:t>
      </w:r>
      <w:r w:rsidR="00D51EA0">
        <w:t>That is, networks that are directly connected to one of the router’s interfaces</w:t>
      </w:r>
      <w:r w:rsidR="00D1281F">
        <w:t>,</w:t>
      </w:r>
      <w:r w:rsidR="00D51EA0">
        <w:t xml:space="preserve"> or networks learned from RIP that can be reached by going through a router that is on a directly connected network.</w:t>
      </w:r>
      <w:r w:rsidR="00D1281F">
        <w:t xml:space="preserve"> When a router connects to the Internet, there are </w:t>
      </w:r>
      <w:r w:rsidR="007F17FE">
        <w:t xml:space="preserve">millions of other </w:t>
      </w:r>
      <w:r w:rsidR="00D1281F">
        <w:t>networks that can be reache</w:t>
      </w:r>
      <w:r w:rsidR="007F17FE">
        <w:t>d. Since the router can’t learn so many routes, it uses a default route</w:t>
      </w:r>
      <w:r w:rsidR="002B7945">
        <w:t xml:space="preserve"> (a route to </w:t>
      </w:r>
      <w:r w:rsidR="002B7945">
        <w:rPr>
          <w:b/>
        </w:rPr>
        <w:t>0.0.0.0</w:t>
      </w:r>
      <w:r w:rsidR="002B7945">
        <w:t>)</w:t>
      </w:r>
      <w:r w:rsidR="003F7699">
        <w:t xml:space="preserve"> that will match all unknown networks</w:t>
      </w:r>
      <w:r w:rsidR="00B0574C">
        <w:t>.</w:t>
      </w:r>
      <w:r w:rsidR="003F7699">
        <w:t xml:space="preserve"> That is,</w:t>
      </w:r>
      <w:r w:rsidR="00B0574C">
        <w:t xml:space="preserve"> </w:t>
      </w:r>
      <w:r w:rsidR="003F7699">
        <w:t>w</w:t>
      </w:r>
      <w:r w:rsidR="00B0574C">
        <w:t xml:space="preserve">hen the router needs to forward a </w:t>
      </w:r>
      <w:r w:rsidR="003F7699">
        <w:t xml:space="preserve">data </w:t>
      </w:r>
      <w:r w:rsidR="00B0574C">
        <w:t>packet to a network that it doesn’t know how to reach (such as those on the Internet)</w:t>
      </w:r>
      <w:r w:rsidR="003F7699">
        <w:t xml:space="preserve">, it will use the default route set by the administrator to send the packet to another router that </w:t>
      </w:r>
      <w:r w:rsidR="002B7945">
        <w:t xml:space="preserve">will know more about where to forward </w:t>
      </w:r>
      <w:r w:rsidR="007F6DC5">
        <w:t xml:space="preserve">it. </w:t>
      </w:r>
    </w:p>
    <w:p w:rsidR="007F6DC5" w:rsidRDefault="007F6DC5" w:rsidP="008E428D"/>
    <w:p w:rsidR="002B7945" w:rsidRDefault="007F6DC5" w:rsidP="008E428D">
      <w:r>
        <w:t>To</w:t>
      </w:r>
      <w:r w:rsidR="002B7945">
        <w:t xml:space="preserve"> be able to access the Internet</w:t>
      </w:r>
      <w:r>
        <w:t xml:space="preserve"> from your pod</w:t>
      </w:r>
      <w:r w:rsidR="002B7945">
        <w:t xml:space="preserve">, you will have to create a default route on your pod’s router that will forward packets to the </w:t>
      </w:r>
      <w:r>
        <w:t xml:space="preserve">lab </w:t>
      </w:r>
      <w:r w:rsidR="002B7945">
        <w:t>backbone router</w:t>
      </w:r>
      <w:r>
        <w:t xml:space="preserve"> (</w:t>
      </w:r>
      <w:r>
        <w:rPr>
          <w:b/>
        </w:rPr>
        <w:t>190.111.50.55)</w:t>
      </w:r>
      <w:r w:rsidR="002B7945">
        <w:t>.</w:t>
      </w:r>
      <w:r>
        <w:t xml:space="preserve"> The lab backbone router connects the lab network to the campus network and the Internet.</w:t>
      </w:r>
    </w:p>
    <w:p w:rsidR="002B7945" w:rsidRDefault="002B7945" w:rsidP="008E428D"/>
    <w:p w:rsidR="00A321F6" w:rsidRDefault="007F29C4" w:rsidP="00A321F6">
      <w:r>
        <w:t xml:space="preserve">From </w:t>
      </w:r>
      <w:proofErr w:type="spellStart"/>
      <w:r>
        <w:t>config</w:t>
      </w:r>
      <w:proofErr w:type="spellEnd"/>
      <w:r>
        <w:t xml:space="preserve"> mode (</w:t>
      </w:r>
      <w:proofErr w:type="spellStart"/>
      <w:r w:rsidR="00A321F6">
        <w:rPr>
          <w:b/>
        </w:rPr>
        <w:t>config</w:t>
      </w:r>
      <w:proofErr w:type="spellEnd"/>
      <w:r w:rsidR="00A321F6">
        <w:rPr>
          <w:b/>
        </w:rPr>
        <w:t xml:space="preserve"> </w:t>
      </w:r>
      <w:r w:rsidR="00A321F6" w:rsidRPr="002B7945">
        <w:rPr>
          <w:b/>
        </w:rPr>
        <w:t>term</w:t>
      </w:r>
      <w:r>
        <w:t>)</w:t>
      </w:r>
      <w:r w:rsidR="00A321F6">
        <w:t>:</w:t>
      </w:r>
    </w:p>
    <w:p w:rsidR="00B0574C" w:rsidRDefault="00B0574C" w:rsidP="008E428D"/>
    <w:p w:rsidR="00B0574C" w:rsidRDefault="00B0574C" w:rsidP="008D4BE2">
      <w:pPr>
        <w:numPr>
          <w:ilvl w:val="0"/>
          <w:numId w:val="33"/>
        </w:numPr>
      </w:pPr>
      <w:r>
        <w:t>Create a default route that will send packets to the lab backbone router.</w:t>
      </w:r>
    </w:p>
    <w:p w:rsidR="00386DB1" w:rsidRPr="00B0574C" w:rsidRDefault="00D9503E" w:rsidP="008D4BE2">
      <w:pPr>
        <w:numPr>
          <w:ilvl w:val="1"/>
          <w:numId w:val="33"/>
        </w:numPr>
      </w:pPr>
      <w:proofErr w:type="spellStart"/>
      <w:r>
        <w:rPr>
          <w:b/>
        </w:rPr>
        <w:t>ip</w:t>
      </w:r>
      <w:proofErr w:type="spellEnd"/>
      <w:r>
        <w:rPr>
          <w:b/>
        </w:rPr>
        <w:t xml:space="preserve"> route</w:t>
      </w:r>
      <w:r w:rsidR="00386DB1">
        <w:rPr>
          <w:b/>
        </w:rPr>
        <w:t xml:space="preserve">  </w:t>
      </w:r>
      <w:r>
        <w:rPr>
          <w:b/>
        </w:rPr>
        <w:t xml:space="preserve"> 0.0.0.0</w:t>
      </w:r>
      <w:r w:rsidR="00386DB1">
        <w:rPr>
          <w:b/>
        </w:rPr>
        <w:t xml:space="preserve">  </w:t>
      </w:r>
      <w:r>
        <w:rPr>
          <w:b/>
        </w:rPr>
        <w:t xml:space="preserve"> 0.0.0.0 </w:t>
      </w:r>
      <w:r w:rsidR="00386DB1">
        <w:rPr>
          <w:b/>
        </w:rPr>
        <w:t xml:space="preserve">  </w:t>
      </w:r>
      <w:r>
        <w:rPr>
          <w:b/>
        </w:rPr>
        <w:t>190.111.50.55</w:t>
      </w:r>
    </w:p>
    <w:p w:rsidR="00B0574C" w:rsidRDefault="00B0574C" w:rsidP="008D4BE2">
      <w:pPr>
        <w:numPr>
          <w:ilvl w:val="0"/>
          <w:numId w:val="33"/>
        </w:numPr>
      </w:pPr>
      <w:r>
        <w:t xml:space="preserve">Exit </w:t>
      </w:r>
      <w:proofErr w:type="spellStart"/>
      <w:r>
        <w:t>config</w:t>
      </w:r>
      <w:proofErr w:type="spellEnd"/>
      <w:r>
        <w:t xml:space="preserve"> mode and verify that the default route is present</w:t>
      </w:r>
      <w:r w:rsidR="007F29C4">
        <w:t xml:space="preserve"> in the routing table</w:t>
      </w:r>
      <w:r>
        <w:t>.</w:t>
      </w:r>
    </w:p>
    <w:p w:rsidR="00B0574C" w:rsidRPr="00B0574C" w:rsidRDefault="00B0574C" w:rsidP="008D4BE2">
      <w:pPr>
        <w:numPr>
          <w:ilvl w:val="1"/>
          <w:numId w:val="33"/>
        </w:numPr>
      </w:pPr>
      <w:r>
        <w:rPr>
          <w:b/>
        </w:rPr>
        <w:t>exit</w:t>
      </w:r>
    </w:p>
    <w:p w:rsidR="00A321F6" w:rsidRPr="00A321F6" w:rsidRDefault="00B0574C" w:rsidP="008D4BE2">
      <w:pPr>
        <w:numPr>
          <w:ilvl w:val="1"/>
          <w:numId w:val="33"/>
        </w:numPr>
      </w:pPr>
      <w:r>
        <w:rPr>
          <w:b/>
        </w:rPr>
        <w:t xml:space="preserve">show </w:t>
      </w:r>
      <w:proofErr w:type="spellStart"/>
      <w:r>
        <w:rPr>
          <w:b/>
        </w:rPr>
        <w:t>ip</w:t>
      </w:r>
      <w:proofErr w:type="spellEnd"/>
      <w:r>
        <w:rPr>
          <w:b/>
        </w:rPr>
        <w:t xml:space="preserve"> route</w:t>
      </w:r>
    </w:p>
    <w:p w:rsidR="00A321F6" w:rsidRDefault="00A321F6" w:rsidP="00A321F6">
      <w:pPr>
        <w:rPr>
          <w:b/>
        </w:rPr>
      </w:pPr>
    </w:p>
    <w:p w:rsidR="00F8254F" w:rsidRDefault="006B5F3D" w:rsidP="00F8254F">
      <w:pPr>
        <w:pStyle w:val="Heading3"/>
      </w:pPr>
      <w:r>
        <w:t xml:space="preserve">Saving </w:t>
      </w:r>
      <w:r w:rsidR="009B6C1B">
        <w:t xml:space="preserve">and showing </w:t>
      </w:r>
      <w:r>
        <w:t>the configuration</w:t>
      </w:r>
    </w:p>
    <w:p w:rsidR="00AA719C" w:rsidRDefault="006B5F3D" w:rsidP="006B5F3D">
      <w:r>
        <w:t xml:space="preserve">After making changes </w:t>
      </w:r>
      <w:r w:rsidR="008568E5">
        <w:t>t</w:t>
      </w:r>
      <w:r>
        <w:t xml:space="preserve">o the </w:t>
      </w:r>
      <w:r w:rsidR="00AA719C">
        <w:t>running-</w:t>
      </w:r>
      <w:r>
        <w:t>configuration,</w:t>
      </w:r>
      <w:r w:rsidR="00AA719C">
        <w:t xml:space="preserve"> you</w:t>
      </w:r>
      <w:r w:rsidR="00947199">
        <w:t xml:space="preserve"> should save </w:t>
      </w:r>
      <w:r w:rsidR="00AA719C">
        <w:t>it to</w:t>
      </w:r>
      <w:r w:rsidR="00947199">
        <w:t xml:space="preserve"> permanent memory using the command </w:t>
      </w:r>
      <w:r w:rsidR="008568E5">
        <w:rPr>
          <w:b/>
        </w:rPr>
        <w:t>copy run start</w:t>
      </w:r>
      <w:r w:rsidR="00947199">
        <w:t xml:space="preserve">. </w:t>
      </w:r>
      <w:r w:rsidR="00AA719C">
        <w:t xml:space="preserve">You can </w:t>
      </w:r>
      <w:r w:rsidR="009B6C1B">
        <w:t xml:space="preserve">also </w:t>
      </w:r>
      <w:r w:rsidR="00AA719C">
        <w:t xml:space="preserve">list the current </w:t>
      </w:r>
      <w:r w:rsidR="009B6C1B">
        <w:t>running-</w:t>
      </w:r>
      <w:r w:rsidR="00AA719C">
        <w:t xml:space="preserve">configuration with </w:t>
      </w:r>
      <w:r w:rsidR="00AA719C">
        <w:rPr>
          <w:b/>
        </w:rPr>
        <w:t>show run</w:t>
      </w:r>
      <w:r w:rsidR="009B6C1B">
        <w:t>.</w:t>
      </w:r>
    </w:p>
    <w:p w:rsidR="00AE22F4" w:rsidRDefault="00AE22F4" w:rsidP="006B5F3D"/>
    <w:p w:rsidR="00AE22F4" w:rsidRDefault="00AE22F4" w:rsidP="008D4BE2">
      <w:pPr>
        <w:numPr>
          <w:ilvl w:val="0"/>
          <w:numId w:val="55"/>
        </w:numPr>
      </w:pPr>
      <w:r>
        <w:t xml:space="preserve">Show the running configuration with </w:t>
      </w:r>
      <w:r>
        <w:rPr>
          <w:b/>
        </w:rPr>
        <w:t>show run</w:t>
      </w:r>
      <w:r>
        <w:t>.</w:t>
      </w:r>
    </w:p>
    <w:p w:rsidR="00AE22F4" w:rsidRPr="00AE22F4" w:rsidRDefault="00AE22F4" w:rsidP="008D4BE2">
      <w:pPr>
        <w:numPr>
          <w:ilvl w:val="0"/>
          <w:numId w:val="55"/>
        </w:numPr>
      </w:pPr>
      <w:r>
        <w:t xml:space="preserve">Save the configuration with </w:t>
      </w:r>
      <w:r>
        <w:rPr>
          <w:b/>
        </w:rPr>
        <w:t>copy run start</w:t>
      </w:r>
    </w:p>
    <w:p w:rsidR="00AE22F4" w:rsidRDefault="00AE22F4" w:rsidP="00AE22F4"/>
    <w:p w:rsidR="000A6DBA" w:rsidRDefault="000A6DBA" w:rsidP="00AE22F4"/>
    <w:p w:rsidR="0083085D" w:rsidRDefault="00EA6157" w:rsidP="0021178C">
      <w:pPr>
        <w:pStyle w:val="Heading2"/>
      </w:pPr>
      <w:r>
        <w:t>Required Tasks</w:t>
      </w:r>
    </w:p>
    <w:p w:rsidR="004848A2" w:rsidRDefault="004848A2" w:rsidP="004848A2">
      <w:pPr>
        <w:pStyle w:val="Heading3"/>
      </w:pPr>
      <w:r>
        <w:t>Confirming network connectivity</w:t>
      </w:r>
    </w:p>
    <w:p w:rsidR="004848A2" w:rsidRPr="00031D11" w:rsidRDefault="004848A2" w:rsidP="004848A2">
      <w:r>
        <w:t xml:space="preserve">The ping command is the standard tool for testing connectivity between two machines. It works by sending a series of packets (Echo requests) and waiting for responses (Echo replies). If you do not receive a reply to any of the ping requests then check the network settings on the device that is not responding. </w:t>
      </w:r>
      <w:r w:rsidR="00AD11ED">
        <w:t>If the interface is configured correctly then verify that the machine is properly cabled.</w:t>
      </w:r>
      <w:r w:rsidR="00AB6DB6">
        <w:t xml:space="preserve"> </w:t>
      </w:r>
      <w:r w:rsidR="00AB6DB6">
        <w:rPr>
          <w:b/>
        </w:rPr>
        <w:t>If there are two Ethernet interfaces on your machine then try plugging the network cable into the other interface.</w:t>
      </w:r>
      <w:r w:rsidR="00AD11ED">
        <w:t xml:space="preserve"> </w:t>
      </w:r>
      <w:r w:rsidR="00031D11">
        <w:rPr>
          <w:b/>
        </w:rPr>
        <w:t xml:space="preserve">If you are unable to ping a machine but that machine can ping everything else then verify that its firewall is disabled. </w:t>
      </w:r>
    </w:p>
    <w:p w:rsidR="00031D11" w:rsidRDefault="00031D11" w:rsidP="004848A2"/>
    <w:p w:rsidR="004848A2" w:rsidRDefault="00AD11ED" w:rsidP="004848A2">
      <w:r>
        <w:t xml:space="preserve">On </w:t>
      </w:r>
      <w:r w:rsidR="00031D11">
        <w:t>each system</w:t>
      </w:r>
      <w:r w:rsidR="004848A2">
        <w:t>:</w:t>
      </w:r>
    </w:p>
    <w:p w:rsidR="004848A2" w:rsidRPr="00031D11" w:rsidRDefault="004848A2" w:rsidP="008D4BE2">
      <w:pPr>
        <w:numPr>
          <w:ilvl w:val="0"/>
          <w:numId w:val="13"/>
        </w:numPr>
        <w:rPr>
          <w:b/>
        </w:rPr>
      </w:pPr>
      <w:r>
        <w:t>Open a command prompt.</w:t>
      </w:r>
    </w:p>
    <w:p w:rsidR="00031D11" w:rsidRPr="00031D11" w:rsidRDefault="00031D11" w:rsidP="008D4BE2">
      <w:pPr>
        <w:numPr>
          <w:ilvl w:val="1"/>
          <w:numId w:val="13"/>
        </w:numPr>
        <w:rPr>
          <w:b/>
        </w:rPr>
      </w:pPr>
      <w:r>
        <w:t xml:space="preserve">In Windows open </w:t>
      </w:r>
      <w:r>
        <w:rPr>
          <w:b/>
        </w:rPr>
        <w:t>Start-&gt;Run</w:t>
      </w:r>
      <w:r>
        <w:t xml:space="preserve"> and type </w:t>
      </w:r>
      <w:r>
        <w:rPr>
          <w:b/>
        </w:rPr>
        <w:t>cmd</w:t>
      </w:r>
      <w:r>
        <w:t>.</w:t>
      </w:r>
    </w:p>
    <w:p w:rsidR="00031D11" w:rsidRPr="00031D11" w:rsidRDefault="00031D11" w:rsidP="008D4BE2">
      <w:pPr>
        <w:numPr>
          <w:ilvl w:val="1"/>
          <w:numId w:val="13"/>
        </w:numPr>
        <w:rPr>
          <w:b/>
        </w:rPr>
      </w:pPr>
      <w:r>
        <w:t xml:space="preserve">In Linux open </w:t>
      </w:r>
      <w:r>
        <w:rPr>
          <w:b/>
        </w:rPr>
        <w:t>Applications-&gt;System Tools-&gt;Terminal</w:t>
      </w:r>
      <w:r>
        <w:t>.</w:t>
      </w:r>
    </w:p>
    <w:p w:rsidR="00031D11" w:rsidRPr="004848A2" w:rsidRDefault="00031D11" w:rsidP="008D4BE2">
      <w:pPr>
        <w:numPr>
          <w:ilvl w:val="1"/>
          <w:numId w:val="13"/>
        </w:numPr>
        <w:rPr>
          <w:b/>
        </w:rPr>
      </w:pPr>
      <w:r>
        <w:lastRenderedPageBreak/>
        <w:t xml:space="preserve">Note: you may use </w:t>
      </w:r>
      <w:r w:rsidRPr="00031D11">
        <w:rPr>
          <w:b/>
        </w:rPr>
        <w:t>up arrow</w:t>
      </w:r>
      <w:r>
        <w:t xml:space="preserve"> to retrieve the previous command and the left and right arrows to edit the command.</w:t>
      </w:r>
    </w:p>
    <w:p w:rsidR="004848A2" w:rsidRDefault="004848A2" w:rsidP="008D4BE2">
      <w:pPr>
        <w:numPr>
          <w:ilvl w:val="0"/>
          <w:numId w:val="13"/>
        </w:numPr>
        <w:rPr>
          <w:b/>
        </w:rPr>
      </w:pPr>
      <w:r>
        <w:t>Ping the IP address of each machine.</w:t>
      </w:r>
    </w:p>
    <w:p w:rsidR="004848A2" w:rsidRDefault="004848A2" w:rsidP="008D4BE2">
      <w:pPr>
        <w:numPr>
          <w:ilvl w:val="1"/>
          <w:numId w:val="13"/>
        </w:numPr>
        <w:rPr>
          <w:b/>
        </w:rPr>
      </w:pPr>
      <w:r w:rsidRPr="008C5009">
        <w:rPr>
          <w:b/>
        </w:rPr>
        <w:t>ping 190.111.</w:t>
      </w:r>
      <w:r>
        <w:rPr>
          <w:b/>
        </w:rPr>
        <w:t>&lt;pod #&gt;.1</w:t>
      </w:r>
    </w:p>
    <w:p w:rsidR="004848A2" w:rsidRDefault="004848A2" w:rsidP="008D4BE2">
      <w:pPr>
        <w:numPr>
          <w:ilvl w:val="1"/>
          <w:numId w:val="13"/>
        </w:numPr>
        <w:rPr>
          <w:b/>
        </w:rPr>
      </w:pPr>
      <w:r>
        <w:rPr>
          <w:b/>
        </w:rPr>
        <w:t>ping 190.111.&lt;pod #&gt;.2</w:t>
      </w:r>
    </w:p>
    <w:p w:rsidR="00031D11" w:rsidRPr="00031D11" w:rsidRDefault="004848A2" w:rsidP="008D4BE2">
      <w:pPr>
        <w:numPr>
          <w:ilvl w:val="1"/>
          <w:numId w:val="13"/>
        </w:numPr>
      </w:pPr>
      <w:r>
        <w:rPr>
          <w:b/>
        </w:rPr>
        <w:t>ping 190.111.&lt;pod #&gt;.3</w:t>
      </w:r>
    </w:p>
    <w:p w:rsidR="00031D11" w:rsidRDefault="00031D11" w:rsidP="008D4BE2">
      <w:pPr>
        <w:numPr>
          <w:ilvl w:val="1"/>
          <w:numId w:val="13"/>
        </w:numPr>
        <w:rPr>
          <w:b/>
        </w:rPr>
      </w:pPr>
      <w:r>
        <w:t xml:space="preserve">Note that when running ping in Linux you will have to press </w:t>
      </w:r>
      <w:r>
        <w:rPr>
          <w:b/>
        </w:rPr>
        <w:t>Ctrl-C</w:t>
      </w:r>
      <w:r>
        <w:t xml:space="preserve"> to stop pinging.</w:t>
      </w:r>
    </w:p>
    <w:p w:rsidR="004848A2" w:rsidRPr="00226ADB" w:rsidRDefault="004848A2" w:rsidP="008D4BE2">
      <w:pPr>
        <w:numPr>
          <w:ilvl w:val="0"/>
          <w:numId w:val="13"/>
        </w:numPr>
        <w:rPr>
          <w:b/>
        </w:rPr>
      </w:pPr>
      <w:r>
        <w:t>Ping both interfaces on your pod’s router and the lab backbone router.</w:t>
      </w:r>
    </w:p>
    <w:p w:rsidR="004848A2" w:rsidRDefault="004848A2" w:rsidP="008D4BE2">
      <w:pPr>
        <w:numPr>
          <w:ilvl w:val="1"/>
          <w:numId w:val="13"/>
        </w:numPr>
        <w:rPr>
          <w:b/>
        </w:rPr>
      </w:pPr>
      <w:r>
        <w:rPr>
          <w:b/>
        </w:rPr>
        <w:t>ping 190.111.&lt;pod #&gt;.254</w:t>
      </w:r>
    </w:p>
    <w:p w:rsidR="004848A2" w:rsidRDefault="004848A2" w:rsidP="008D4BE2">
      <w:pPr>
        <w:numPr>
          <w:ilvl w:val="1"/>
          <w:numId w:val="13"/>
        </w:numPr>
        <w:rPr>
          <w:b/>
        </w:rPr>
      </w:pPr>
      <w:r>
        <w:rPr>
          <w:b/>
        </w:rPr>
        <w:t>ping 190.111.50.&lt;pod #&gt;</w:t>
      </w:r>
    </w:p>
    <w:p w:rsidR="00563ABC" w:rsidRPr="00FE41F9" w:rsidRDefault="00563ABC" w:rsidP="008D4BE2">
      <w:pPr>
        <w:numPr>
          <w:ilvl w:val="0"/>
          <w:numId w:val="13"/>
        </w:numPr>
        <w:rPr>
          <w:b/>
        </w:rPr>
      </w:pPr>
      <w:r>
        <w:t>Ping the lab backbone router and server.</w:t>
      </w:r>
    </w:p>
    <w:p w:rsidR="00563ABC" w:rsidRDefault="00563ABC" w:rsidP="008D4BE2">
      <w:pPr>
        <w:numPr>
          <w:ilvl w:val="1"/>
          <w:numId w:val="13"/>
        </w:numPr>
        <w:rPr>
          <w:b/>
        </w:rPr>
      </w:pPr>
      <w:r>
        <w:rPr>
          <w:b/>
        </w:rPr>
        <w:t>ping 190.111.50.55</w:t>
      </w:r>
    </w:p>
    <w:p w:rsidR="00563ABC" w:rsidRDefault="00563ABC" w:rsidP="008D4BE2">
      <w:pPr>
        <w:numPr>
          <w:ilvl w:val="1"/>
          <w:numId w:val="13"/>
        </w:numPr>
        <w:rPr>
          <w:b/>
        </w:rPr>
      </w:pPr>
      <w:r>
        <w:rPr>
          <w:b/>
        </w:rPr>
        <w:t>ping 190.111.50.100</w:t>
      </w:r>
    </w:p>
    <w:p w:rsidR="00563ABC" w:rsidRDefault="00563ABC" w:rsidP="00563ABC">
      <w:pPr>
        <w:rPr>
          <w:b/>
        </w:rPr>
      </w:pPr>
    </w:p>
    <w:p w:rsidR="00EA6157" w:rsidRDefault="00031568" w:rsidP="0021178C">
      <w:pPr>
        <w:pStyle w:val="Heading3"/>
      </w:pPr>
      <w:r>
        <w:t xml:space="preserve">Active Directory </w:t>
      </w:r>
      <w:r w:rsidR="00A42BF3">
        <w:t>Domain Controller s</w:t>
      </w:r>
      <w:r w:rsidR="006165C5">
        <w:t>etup</w:t>
      </w:r>
    </w:p>
    <w:p w:rsidR="00F7698E" w:rsidRDefault="00625BC9" w:rsidP="006B2942">
      <w:r>
        <w:t>Active Directory d</w:t>
      </w:r>
      <w:r w:rsidR="006B2942">
        <w:t xml:space="preserve">omains are used </w:t>
      </w:r>
      <w:r w:rsidR="0095731A">
        <w:t xml:space="preserve">to manage </w:t>
      </w:r>
      <w:r>
        <w:t>users, computers, and shared resources on a network.</w:t>
      </w:r>
      <w:r w:rsidRPr="00625BC9">
        <w:t xml:space="preserve"> </w:t>
      </w:r>
      <w:r>
        <w:t xml:space="preserve">The Domain Controller is the Windows server that </w:t>
      </w:r>
      <w:r w:rsidR="00BA2883">
        <w:t>manages</w:t>
      </w:r>
      <w:r>
        <w:t xml:space="preserve"> the Active Directory service.</w:t>
      </w:r>
      <w:r w:rsidR="00BA2883">
        <w:t xml:space="preserve"> </w:t>
      </w:r>
      <w:r w:rsidR="00B9729C">
        <w:t xml:space="preserve">Every domain must belong to a Tree, and every tree belongs to a </w:t>
      </w:r>
      <w:smartTag w:uri="urn:schemas-microsoft-com:office:smarttags" w:element="place">
        <w:r w:rsidR="00B9729C">
          <w:t>Forest</w:t>
        </w:r>
      </w:smartTag>
      <w:r w:rsidR="00B9729C">
        <w:t>. The tree and forest for your domain will be created automatically when you create your domain. On larger networks, it is possible to have multiple domains in a tree and multiple trees in a forest.</w:t>
      </w:r>
    </w:p>
    <w:p w:rsidR="00BA2883" w:rsidRDefault="00BA2883" w:rsidP="006B2942"/>
    <w:p w:rsidR="00B9729C" w:rsidRDefault="00625BC9" w:rsidP="00B9729C">
      <w:r>
        <w:t xml:space="preserve">During the installation of Active Directory, you will be asked for the domain name. </w:t>
      </w:r>
      <w:r w:rsidR="00DC7588">
        <w:t xml:space="preserve">The domain should be named </w:t>
      </w:r>
      <w:r w:rsidR="00DC7588">
        <w:rPr>
          <w:b/>
        </w:rPr>
        <w:t>pod&lt;#&gt;.</w:t>
      </w:r>
      <w:proofErr w:type="spellStart"/>
      <w:r w:rsidR="00DC7588">
        <w:rPr>
          <w:b/>
        </w:rPr>
        <w:t>edu</w:t>
      </w:r>
      <w:proofErr w:type="spellEnd"/>
      <w:r w:rsidR="00DC7588">
        <w:rPr>
          <w:b/>
        </w:rPr>
        <w:t xml:space="preserve"> (</w:t>
      </w:r>
      <w:r w:rsidR="00DC7588">
        <w:t xml:space="preserve">e.g. pod1.edu). </w:t>
      </w:r>
      <w:r w:rsidR="00BA2883">
        <w:t xml:space="preserve"> Also, t</w:t>
      </w:r>
      <w:r w:rsidR="004B3F50">
        <w:t>he installer will warn</w:t>
      </w:r>
      <w:r w:rsidR="00A66209">
        <w:t xml:space="preserve"> that</w:t>
      </w:r>
      <w:r>
        <w:t xml:space="preserve"> a DNS server is not present a</w:t>
      </w:r>
      <w:r w:rsidR="00A66209">
        <w:t xml:space="preserve">nd ask if it should configure it automatically. Make sure this option is selected. </w:t>
      </w:r>
      <w:r w:rsidR="00BA2883">
        <w:t>Active Directory will not function correctly without a DNS server.</w:t>
      </w:r>
    </w:p>
    <w:p w:rsidR="00625BC9" w:rsidRDefault="00625BC9" w:rsidP="006B2942"/>
    <w:p w:rsidR="00A26E22" w:rsidRDefault="00A26E22" w:rsidP="006B2942"/>
    <w:p w:rsidR="007F29C4" w:rsidRDefault="007F29C4" w:rsidP="006B2942">
      <w:r>
        <w:t xml:space="preserve">On the Windows </w:t>
      </w:r>
      <w:del w:id="76" w:author="fhdsjokahf jfdoifj" w:date="2016-09-10T07:25:00Z">
        <w:r w:rsidDel="006865E7">
          <w:delText>2003</w:delText>
        </w:r>
      </w:del>
      <w:ins w:id="77" w:author="fhdsjokahf jfdoifj" w:date="2016-09-10T07:25:00Z">
        <w:r w:rsidR="006865E7">
          <w:t>2012</w:t>
        </w:r>
      </w:ins>
      <w:r>
        <w:t xml:space="preserve"> server:</w:t>
      </w:r>
    </w:p>
    <w:p w:rsidR="00A26E22" w:rsidRDefault="00A26E22" w:rsidP="006B2942"/>
    <w:p w:rsidR="0095731A" w:rsidDel="00D2698D" w:rsidRDefault="0095731A" w:rsidP="008D4BE2">
      <w:pPr>
        <w:numPr>
          <w:ilvl w:val="0"/>
          <w:numId w:val="10"/>
        </w:numPr>
        <w:rPr>
          <w:del w:id="78" w:author="fhdsjokahf jfdoifj" w:date="2016-09-10T07:28:00Z"/>
        </w:rPr>
      </w:pPr>
      <w:del w:id="79" w:author="fhdsjokahf jfdoifj" w:date="2016-09-10T07:28:00Z">
        <w:r w:rsidDel="00D2698D">
          <w:delText xml:space="preserve">Insert the Windows </w:delText>
        </w:r>
      </w:del>
      <w:del w:id="80" w:author="fhdsjokahf jfdoifj" w:date="2016-09-10T07:25:00Z">
        <w:r w:rsidDel="006865E7">
          <w:delText>2003</w:delText>
        </w:r>
      </w:del>
      <w:del w:id="81" w:author="fhdsjokahf jfdoifj" w:date="2016-09-10T07:28:00Z">
        <w:r w:rsidDel="00D2698D">
          <w:delText xml:space="preserve"> CD</w:delText>
        </w:r>
        <w:r w:rsidR="00625BC9" w:rsidDel="00D2698D">
          <w:delText xml:space="preserve"> and</w:delText>
        </w:r>
        <w:r w:rsidDel="00D2698D">
          <w:delText xml:space="preserve"> </w:delText>
        </w:r>
        <w:r w:rsidR="00625BC9" w:rsidDel="00D2698D">
          <w:delText>c</w:delText>
        </w:r>
        <w:r w:rsidDel="00D2698D">
          <w:delText xml:space="preserve">lose the installation menu when it </w:delText>
        </w:r>
        <w:r w:rsidR="00C24220" w:rsidDel="00D2698D">
          <w:delText>appears</w:delText>
        </w:r>
        <w:r w:rsidDel="00D2698D">
          <w:delText>.</w:delText>
        </w:r>
      </w:del>
    </w:p>
    <w:p w:rsidR="00FA5AC9" w:rsidDel="00D2698D" w:rsidRDefault="007F29C4" w:rsidP="008D4BE2">
      <w:pPr>
        <w:numPr>
          <w:ilvl w:val="0"/>
          <w:numId w:val="10"/>
        </w:numPr>
        <w:rPr>
          <w:del w:id="82" w:author="fhdsjokahf jfdoifj" w:date="2016-09-10T07:28:00Z"/>
        </w:rPr>
      </w:pPr>
      <w:del w:id="83" w:author="fhdsjokahf jfdoifj" w:date="2016-09-10T07:28:00Z">
        <w:r w:rsidDel="00D2698D">
          <w:delText xml:space="preserve">Open </w:delText>
        </w:r>
        <w:r w:rsidDel="00D2698D">
          <w:rPr>
            <w:b/>
          </w:rPr>
          <w:delText xml:space="preserve">Start-&gt;Manage Your Server-&gt;Add or </w:delText>
        </w:r>
        <w:r w:rsidR="000F6CFB" w:rsidDel="00D2698D">
          <w:rPr>
            <w:b/>
          </w:rPr>
          <w:delText>r</w:delText>
        </w:r>
        <w:r w:rsidDel="00D2698D">
          <w:rPr>
            <w:b/>
          </w:rPr>
          <w:delText xml:space="preserve">emove a </w:delText>
        </w:r>
        <w:r w:rsidR="000F6CFB" w:rsidDel="00D2698D">
          <w:rPr>
            <w:b/>
          </w:rPr>
          <w:delText>r</w:delText>
        </w:r>
        <w:r w:rsidDel="00D2698D">
          <w:rPr>
            <w:b/>
          </w:rPr>
          <w:delText>ole</w:delText>
        </w:r>
        <w:r w:rsidR="00FA5AC9" w:rsidDel="00D2698D">
          <w:delText>.</w:delText>
        </w:r>
      </w:del>
    </w:p>
    <w:p w:rsidR="00FA5AC9" w:rsidRDefault="00E52AE1" w:rsidP="008D4BE2">
      <w:pPr>
        <w:numPr>
          <w:ilvl w:val="0"/>
          <w:numId w:val="10"/>
        </w:numPr>
      </w:pPr>
      <w:r>
        <w:t xml:space="preserve">Select </w:t>
      </w:r>
      <w:r>
        <w:rPr>
          <w:b/>
        </w:rPr>
        <w:t xml:space="preserve">Custom </w:t>
      </w:r>
      <w:r w:rsidRPr="00E52AE1">
        <w:t>Configuration</w:t>
      </w:r>
      <w:r>
        <w:t>, if asked to select between typical settings and custom.</w:t>
      </w:r>
    </w:p>
    <w:p w:rsidR="00D2698D" w:rsidRDefault="00D2698D" w:rsidP="008D4BE2">
      <w:pPr>
        <w:numPr>
          <w:ilvl w:val="0"/>
          <w:numId w:val="10"/>
        </w:numPr>
        <w:rPr>
          <w:ins w:id="84" w:author="fhdsjokahf jfdoifj" w:date="2016-09-10T07:29:00Z"/>
        </w:rPr>
      </w:pPr>
      <w:ins w:id="85" w:author="fhdsjokahf jfdoifj" w:date="2016-09-10T07:28:00Z">
        <w:r>
          <w:t>Click on Server Manager</w:t>
        </w:r>
      </w:ins>
    </w:p>
    <w:p w:rsidR="00D2698D" w:rsidRDefault="00D2698D" w:rsidP="008D4BE2">
      <w:pPr>
        <w:numPr>
          <w:ilvl w:val="0"/>
          <w:numId w:val="10"/>
        </w:numPr>
        <w:rPr>
          <w:ins w:id="86" w:author="fhdsjokahf jfdoifj" w:date="2016-09-10T07:29:00Z"/>
        </w:rPr>
      </w:pPr>
      <w:ins w:id="87" w:author="fhdsjokahf jfdoifj" w:date="2016-09-10T07:29:00Z">
        <w:r>
          <w:t>Click add a role</w:t>
        </w:r>
      </w:ins>
    </w:p>
    <w:p w:rsidR="00D2698D" w:rsidRDefault="00D2698D">
      <w:pPr>
        <w:numPr>
          <w:ilvl w:val="0"/>
          <w:numId w:val="10"/>
        </w:numPr>
        <w:rPr>
          <w:ins w:id="88" w:author="fhdsjokahf jfdoifj" w:date="2016-09-10T07:32:00Z"/>
        </w:rPr>
      </w:pPr>
      <w:ins w:id="89" w:author="fhdsjokahf jfdoifj" w:date="2016-09-10T07:29:00Z">
        <w:r>
          <w:t>Click Active Directory Domain Services</w:t>
        </w:r>
      </w:ins>
    </w:p>
    <w:p w:rsidR="0074035B" w:rsidRDefault="0074035B">
      <w:pPr>
        <w:numPr>
          <w:ilvl w:val="0"/>
          <w:numId w:val="10"/>
        </w:numPr>
        <w:rPr>
          <w:ins w:id="90" w:author="fhdsjokahf jfdoifj" w:date="2016-09-10T07:28:00Z"/>
        </w:rPr>
      </w:pPr>
      <w:ins w:id="91" w:author="fhdsjokahf jfdoifj" w:date="2016-09-10T07:32:00Z">
        <w:r>
          <w:t>After install, Click promote to Active Directory Controller</w:t>
        </w:r>
      </w:ins>
    </w:p>
    <w:p w:rsidR="007F29C4" w:rsidDel="0074035B" w:rsidRDefault="00FA5AC9" w:rsidP="008D4BE2">
      <w:pPr>
        <w:numPr>
          <w:ilvl w:val="0"/>
          <w:numId w:val="10"/>
        </w:numPr>
        <w:rPr>
          <w:del w:id="92" w:author="fhdsjokahf jfdoifj" w:date="2016-09-10T07:32:00Z"/>
        </w:rPr>
      </w:pPr>
      <w:del w:id="93" w:author="fhdsjokahf jfdoifj" w:date="2016-09-10T07:32:00Z">
        <w:r w:rsidDel="0074035B">
          <w:delText>S</w:delText>
        </w:r>
        <w:r w:rsidR="007F29C4" w:rsidDel="0074035B">
          <w:delText xml:space="preserve">elect </w:delText>
        </w:r>
        <w:r w:rsidR="007F29C4" w:rsidRPr="00D60D61" w:rsidDel="0074035B">
          <w:rPr>
            <w:b/>
          </w:rPr>
          <w:delText>Domain Controller</w:delText>
        </w:r>
        <w:r w:rsidR="00E52AE1" w:rsidDel="0074035B">
          <w:rPr>
            <w:b/>
          </w:rPr>
          <w:delText xml:space="preserve"> (Active Directory)</w:delText>
        </w:r>
        <w:r w:rsidR="007F29C4" w:rsidDel="0074035B">
          <w:delText>.</w:delText>
        </w:r>
      </w:del>
    </w:p>
    <w:p w:rsidR="00AE22F4" w:rsidDel="0074035B" w:rsidRDefault="00AE22F4" w:rsidP="008D4BE2">
      <w:pPr>
        <w:numPr>
          <w:ilvl w:val="0"/>
          <w:numId w:val="10"/>
        </w:numPr>
        <w:rPr>
          <w:del w:id="94" w:author="fhdsjokahf jfdoifj" w:date="2016-09-10T07:32:00Z"/>
        </w:rPr>
      </w:pPr>
      <w:del w:id="95" w:author="fhdsjokahf jfdoifj" w:date="2016-09-10T07:32:00Z">
        <w:r w:rsidDel="0074035B">
          <w:delText xml:space="preserve">Click </w:delText>
        </w:r>
        <w:r w:rsidDel="0074035B">
          <w:rPr>
            <w:b/>
          </w:rPr>
          <w:delText>Next</w:delText>
        </w:r>
        <w:r w:rsidDel="0074035B">
          <w:delText xml:space="preserve"> when presented with the Operating System Compatibility information.</w:delText>
        </w:r>
      </w:del>
    </w:p>
    <w:p w:rsidR="00A26E22" w:rsidRPr="00DC7588" w:rsidDel="0074035B" w:rsidRDefault="0095731A" w:rsidP="008D4BE2">
      <w:pPr>
        <w:numPr>
          <w:ilvl w:val="0"/>
          <w:numId w:val="10"/>
        </w:numPr>
        <w:rPr>
          <w:del w:id="96" w:author="fhdsjokahf jfdoifj" w:date="2016-09-10T07:32:00Z"/>
        </w:rPr>
      </w:pPr>
      <w:del w:id="97" w:author="fhdsjokahf jfdoifj" w:date="2016-09-10T07:32:00Z">
        <w:r w:rsidDel="0074035B">
          <w:delText xml:space="preserve">Select </w:delText>
        </w:r>
        <w:r w:rsidR="009D3ABB" w:rsidDel="0074035B">
          <w:rPr>
            <w:b/>
          </w:rPr>
          <w:delText>Domain Controller for new domain</w:delText>
        </w:r>
        <w:r w:rsidR="00DC7588" w:rsidDel="0074035B">
          <w:delText>.</w:delText>
        </w:r>
      </w:del>
    </w:p>
    <w:p w:rsidR="00A26E22" w:rsidRPr="00DC7588" w:rsidRDefault="00DC7588" w:rsidP="008D4BE2">
      <w:pPr>
        <w:numPr>
          <w:ilvl w:val="0"/>
          <w:numId w:val="10"/>
        </w:numPr>
      </w:pPr>
      <w:r>
        <w:t xml:space="preserve">Select </w:t>
      </w:r>
      <w:r w:rsidR="009D3ABB">
        <w:t xml:space="preserve">the </w:t>
      </w:r>
      <w:del w:id="98" w:author="fhdsjokahf jfdoifj" w:date="2016-09-10T07:33:00Z">
        <w:r w:rsidR="009D3ABB" w:rsidRPr="0074035B" w:rsidDel="0074035B">
          <w:rPr>
            <w:b/>
          </w:rPr>
          <w:delText xml:space="preserve">Domain in new forest </w:delText>
        </w:r>
      </w:del>
      <w:ins w:id="99" w:author="fhdsjokahf jfdoifj" w:date="2016-09-10T07:33:00Z">
        <w:r w:rsidR="0074035B">
          <w:rPr>
            <w:b/>
          </w:rPr>
          <w:t xml:space="preserve">Add a new Forest </w:t>
        </w:r>
      </w:ins>
      <w:r w:rsidRPr="0074035B">
        <w:t>option</w:t>
      </w:r>
      <w:r w:rsidRPr="00DC7588">
        <w:t>.</w:t>
      </w:r>
    </w:p>
    <w:p w:rsidR="00DC7588" w:rsidRDefault="004B3F50" w:rsidP="008D4BE2">
      <w:pPr>
        <w:numPr>
          <w:ilvl w:val="0"/>
          <w:numId w:val="10"/>
        </w:numPr>
      </w:pPr>
      <w:r>
        <w:t xml:space="preserve">Enter </w:t>
      </w:r>
      <w:r>
        <w:rPr>
          <w:b/>
        </w:rPr>
        <w:t>pod&lt;#&gt;.</w:t>
      </w:r>
      <w:proofErr w:type="spellStart"/>
      <w:r>
        <w:rPr>
          <w:b/>
        </w:rPr>
        <w:t>edu</w:t>
      </w:r>
      <w:proofErr w:type="spellEnd"/>
      <w:r>
        <w:t xml:space="preserve"> as the </w:t>
      </w:r>
      <w:r w:rsidR="00E52AE1">
        <w:t xml:space="preserve">full </w:t>
      </w:r>
      <w:r w:rsidR="009D3ABB">
        <w:t xml:space="preserve">DNS </w:t>
      </w:r>
      <w:r>
        <w:t>name of the domain.</w:t>
      </w:r>
    </w:p>
    <w:p w:rsidR="004B3F50" w:rsidRDefault="004B3F50" w:rsidP="008D4BE2">
      <w:pPr>
        <w:numPr>
          <w:ilvl w:val="0"/>
          <w:numId w:val="10"/>
        </w:numPr>
      </w:pPr>
      <w:r>
        <w:t xml:space="preserve">Accept </w:t>
      </w:r>
      <w:r>
        <w:rPr>
          <w:b/>
        </w:rPr>
        <w:t>POD&lt;#&gt;</w:t>
      </w:r>
      <w:r>
        <w:t xml:space="preserve"> as the </w:t>
      </w:r>
      <w:r w:rsidR="009D3ABB">
        <w:t>NetBIOS name</w:t>
      </w:r>
      <w:r>
        <w:t>.</w:t>
      </w:r>
    </w:p>
    <w:p w:rsidR="009D3ABB" w:rsidRDefault="009D3ABB" w:rsidP="008D4BE2">
      <w:pPr>
        <w:numPr>
          <w:ilvl w:val="0"/>
          <w:numId w:val="10"/>
        </w:numPr>
      </w:pPr>
      <w:r>
        <w:t>Accept the default locations for the Database and Log folders.</w:t>
      </w:r>
    </w:p>
    <w:p w:rsidR="004B3F50" w:rsidRDefault="009D3ABB" w:rsidP="008D4BE2">
      <w:pPr>
        <w:numPr>
          <w:ilvl w:val="0"/>
          <w:numId w:val="10"/>
        </w:numPr>
      </w:pPr>
      <w:r>
        <w:t>Accept the default location</w:t>
      </w:r>
      <w:r w:rsidR="004B3F50">
        <w:t xml:space="preserve"> f</w:t>
      </w:r>
      <w:r>
        <w:t>or the Shared System Volume</w:t>
      </w:r>
      <w:r w:rsidR="004B3F50">
        <w:t>.</w:t>
      </w:r>
    </w:p>
    <w:p w:rsidR="004B3F50" w:rsidRDefault="009D3ABB" w:rsidP="008D4BE2">
      <w:pPr>
        <w:numPr>
          <w:ilvl w:val="0"/>
          <w:numId w:val="10"/>
        </w:numPr>
      </w:pPr>
      <w:r>
        <w:t xml:space="preserve">Select </w:t>
      </w:r>
      <w:r>
        <w:rPr>
          <w:b/>
        </w:rPr>
        <w:t>Install and Configure the DNS server</w:t>
      </w:r>
      <w:r>
        <w:t xml:space="preserve"> when warned that no DNS server was found.</w:t>
      </w:r>
    </w:p>
    <w:p w:rsidR="00A66209" w:rsidRDefault="00A66209" w:rsidP="008D4BE2">
      <w:pPr>
        <w:numPr>
          <w:ilvl w:val="0"/>
          <w:numId w:val="10"/>
        </w:numPr>
      </w:pPr>
      <w:r>
        <w:t xml:space="preserve">Select </w:t>
      </w:r>
      <w:r w:rsidR="009D3ABB">
        <w:rPr>
          <w:b/>
        </w:rPr>
        <w:t xml:space="preserve">Permissions compatible with Windows 2000 or Windows </w:t>
      </w:r>
      <w:del w:id="100" w:author="fhdsjokahf jfdoifj" w:date="2016-09-10T07:25:00Z">
        <w:r w:rsidR="009D3ABB" w:rsidDel="006865E7">
          <w:rPr>
            <w:b/>
          </w:rPr>
          <w:delText>2003</w:delText>
        </w:r>
      </w:del>
      <w:ins w:id="101" w:author="fhdsjokahf jfdoifj" w:date="2016-09-10T07:25:00Z">
        <w:r w:rsidR="006865E7">
          <w:rPr>
            <w:b/>
          </w:rPr>
          <w:t>2012</w:t>
        </w:r>
      </w:ins>
      <w:r w:rsidR="009D3ABB">
        <w:t>.</w:t>
      </w:r>
    </w:p>
    <w:p w:rsidR="00A66209" w:rsidRDefault="00A66209" w:rsidP="008D4BE2">
      <w:pPr>
        <w:numPr>
          <w:ilvl w:val="0"/>
          <w:numId w:val="10"/>
        </w:numPr>
      </w:pPr>
      <w:r>
        <w:t xml:space="preserve">Use </w:t>
      </w:r>
      <w:r>
        <w:rPr>
          <w:b/>
        </w:rPr>
        <w:t>pod&lt;#&gt;pod&lt;#&gt;</w:t>
      </w:r>
      <w:r w:rsidR="009D3ABB">
        <w:t xml:space="preserve"> for the restore password</w:t>
      </w:r>
      <w:r>
        <w:t>.</w:t>
      </w:r>
    </w:p>
    <w:p w:rsidR="00FE146A" w:rsidRDefault="007F6E49" w:rsidP="008D4BE2">
      <w:pPr>
        <w:numPr>
          <w:ilvl w:val="0"/>
          <w:numId w:val="10"/>
        </w:numPr>
      </w:pPr>
      <w:r>
        <w:t>After Active Directory and DNS are installed, restart the computer w</w:t>
      </w:r>
      <w:r w:rsidR="004C7162">
        <w:t>he</w:t>
      </w:r>
      <w:r>
        <w:t>n prompted.</w:t>
      </w:r>
    </w:p>
    <w:p w:rsidR="007F6E49" w:rsidRDefault="007F6E49" w:rsidP="007F6E49"/>
    <w:p w:rsidR="00201A66" w:rsidRDefault="00201A66" w:rsidP="00201A66">
      <w:pPr>
        <w:pStyle w:val="Heading3"/>
      </w:pPr>
      <w:r>
        <w:t>Configuring DNS</w:t>
      </w:r>
    </w:p>
    <w:p w:rsidR="00201A66" w:rsidRDefault="00201A66" w:rsidP="00201A66">
      <w:r>
        <w:t>DNS is the system that looks up hostnames, such as Pod1</w:t>
      </w:r>
      <w:del w:id="102" w:author="fhdsjokahf jfdoifj" w:date="2016-09-10T07:24:00Z">
        <w:r w:rsidDel="006865E7">
          <w:delText>XP</w:delText>
        </w:r>
      </w:del>
      <w:ins w:id="103" w:author="fhdsjokahf jfdoifj" w:date="2016-09-10T07:24:00Z">
        <w:r w:rsidR="006865E7">
          <w:t>10</w:t>
        </w:r>
      </w:ins>
      <w:r>
        <w:t xml:space="preserve">.pod1.edu, and translates them into IP addresses (called forward lookups). Networking devices are only capable of using IP addresses but since it </w:t>
      </w:r>
      <w:r>
        <w:lastRenderedPageBreak/>
        <w:t>is very difficult for most people to remember an IP address, DNS was created to allow the use of hostnames. Anytime a computer is given a hostname, it must perform a DNS lookup to get the IP address.</w:t>
      </w:r>
    </w:p>
    <w:p w:rsidR="00201A66" w:rsidRDefault="00201A66" w:rsidP="00201A66"/>
    <w:p w:rsidR="00201A66" w:rsidRDefault="00201A66" w:rsidP="00201A66">
      <w:r>
        <w:t>Because the DNS server was automatically configured by the Active Directory installer you will not need to add the role manually. You will need to create records to map the name of each computer on your pod to its IP address. You will also need to create a Reverse Zone and records that map IP addresses back to hostnames (PTR records). In addition, your DNS server must forward requests for all unknown domains (like those of websites from the Internet) to the lab DNS server to be looked up.</w:t>
      </w:r>
    </w:p>
    <w:p w:rsidR="00201A66" w:rsidRDefault="00201A66" w:rsidP="00201A66"/>
    <w:p w:rsidR="00201A66" w:rsidRDefault="00201A66" w:rsidP="00201A66">
      <w:r>
        <w:t xml:space="preserve">On the Windows </w:t>
      </w:r>
      <w:del w:id="104" w:author="fhdsjokahf jfdoifj" w:date="2016-09-10T07:25:00Z">
        <w:r w:rsidDel="006865E7">
          <w:delText>2003</w:delText>
        </w:r>
      </w:del>
      <w:ins w:id="105" w:author="fhdsjokahf jfdoifj" w:date="2016-09-10T07:25:00Z">
        <w:r w:rsidR="006865E7">
          <w:t>2012</w:t>
        </w:r>
      </w:ins>
      <w:r>
        <w:t xml:space="preserve"> server:</w:t>
      </w:r>
    </w:p>
    <w:p w:rsidR="00201A66" w:rsidRDefault="00201A66" w:rsidP="00201A66"/>
    <w:p w:rsidR="00201A66" w:rsidRDefault="00201A66" w:rsidP="008D4BE2">
      <w:pPr>
        <w:numPr>
          <w:ilvl w:val="0"/>
          <w:numId w:val="11"/>
        </w:numPr>
      </w:pPr>
      <w:r>
        <w:t xml:space="preserve">Open </w:t>
      </w:r>
      <w:r>
        <w:rPr>
          <w:b/>
        </w:rPr>
        <w:t>Start-&gt;Administrative Tools-&gt;DNS</w:t>
      </w:r>
      <w:r>
        <w:t xml:space="preserve"> and double-click on </w:t>
      </w:r>
      <w:r>
        <w:rPr>
          <w:b/>
        </w:rPr>
        <w:t>Pod&lt;#&gt;Server</w:t>
      </w:r>
      <w:r>
        <w:t>.</w:t>
      </w:r>
    </w:p>
    <w:p w:rsidR="00201A66" w:rsidRDefault="00201A66" w:rsidP="008D4BE2">
      <w:pPr>
        <w:numPr>
          <w:ilvl w:val="0"/>
          <w:numId w:val="11"/>
        </w:numPr>
      </w:pPr>
      <w:r>
        <w:t>Create a new Reverse Lookup zone.</w:t>
      </w:r>
    </w:p>
    <w:p w:rsidR="00201A66" w:rsidRDefault="00201A66" w:rsidP="008D4BE2">
      <w:pPr>
        <w:numPr>
          <w:ilvl w:val="1"/>
          <w:numId w:val="11"/>
        </w:numPr>
      </w:pPr>
      <w:r>
        <w:t xml:space="preserve">Right-click on </w:t>
      </w:r>
      <w:r w:rsidRPr="00D33545">
        <w:rPr>
          <w:b/>
        </w:rPr>
        <w:t>Reverse Lookup Zones</w:t>
      </w:r>
      <w:r>
        <w:t xml:space="preserve"> and select </w:t>
      </w:r>
      <w:r>
        <w:rPr>
          <w:b/>
        </w:rPr>
        <w:t>New Zone</w:t>
      </w:r>
      <w:r>
        <w:t>.</w:t>
      </w:r>
    </w:p>
    <w:p w:rsidR="00201A66" w:rsidRDefault="00201A66" w:rsidP="008D4BE2">
      <w:pPr>
        <w:numPr>
          <w:ilvl w:val="1"/>
          <w:numId w:val="11"/>
        </w:numPr>
      </w:pPr>
      <w:r>
        <w:t>Select Primary Zone.</w:t>
      </w:r>
    </w:p>
    <w:p w:rsidR="00201A66" w:rsidRDefault="00201A66" w:rsidP="008D4BE2">
      <w:pPr>
        <w:numPr>
          <w:ilvl w:val="1"/>
          <w:numId w:val="11"/>
        </w:numPr>
      </w:pPr>
      <w:r>
        <w:t xml:space="preserve">Use </w:t>
      </w:r>
      <w:r>
        <w:rPr>
          <w:b/>
        </w:rPr>
        <w:t>190.111.&lt;pod #&gt;</w:t>
      </w:r>
      <w:r>
        <w:t xml:space="preserve"> as the Network ID.</w:t>
      </w:r>
    </w:p>
    <w:p w:rsidR="00201A66" w:rsidRDefault="00201A66" w:rsidP="008D4BE2">
      <w:pPr>
        <w:numPr>
          <w:ilvl w:val="1"/>
          <w:numId w:val="11"/>
        </w:numPr>
      </w:pPr>
      <w:r>
        <w:t>Accept the zone file name by clicking Next.</w:t>
      </w:r>
    </w:p>
    <w:p w:rsidR="00201A66" w:rsidRDefault="00201A66" w:rsidP="008D4BE2">
      <w:pPr>
        <w:numPr>
          <w:ilvl w:val="1"/>
          <w:numId w:val="11"/>
        </w:numPr>
      </w:pPr>
      <w:r>
        <w:t xml:space="preserve">Select </w:t>
      </w:r>
      <w:r w:rsidRPr="00D60D61">
        <w:rPr>
          <w:b/>
        </w:rPr>
        <w:t>Do not allow dynamic updates</w:t>
      </w:r>
      <w:r>
        <w:t>.</w:t>
      </w:r>
    </w:p>
    <w:p w:rsidR="00201A66" w:rsidRDefault="00201A66" w:rsidP="008D4BE2">
      <w:pPr>
        <w:numPr>
          <w:ilvl w:val="0"/>
          <w:numId w:val="11"/>
        </w:numPr>
      </w:pPr>
      <w:r>
        <w:t xml:space="preserve">Add a reverse record for your Windows </w:t>
      </w:r>
      <w:del w:id="106" w:author="fhdsjokahf jfdoifj" w:date="2016-09-10T07:25:00Z">
        <w:r w:rsidDel="006865E7">
          <w:delText>2003</w:delText>
        </w:r>
      </w:del>
      <w:ins w:id="107" w:author="fhdsjokahf jfdoifj" w:date="2016-09-10T07:25:00Z">
        <w:r w:rsidR="006865E7">
          <w:t>2012</w:t>
        </w:r>
      </w:ins>
      <w:r>
        <w:t xml:space="preserve"> server to map its IP address back to its hostname.</w:t>
      </w:r>
    </w:p>
    <w:p w:rsidR="00201A66" w:rsidRDefault="00201A66" w:rsidP="008D4BE2">
      <w:pPr>
        <w:numPr>
          <w:ilvl w:val="1"/>
          <w:numId w:val="11"/>
        </w:numPr>
      </w:pPr>
      <w:r>
        <w:t xml:space="preserve">Right-click on the </w:t>
      </w:r>
      <w:r>
        <w:rPr>
          <w:b/>
        </w:rPr>
        <w:t>190.111.&lt;pod #&gt;.x Subnet</w:t>
      </w:r>
      <w:r>
        <w:t xml:space="preserve"> reverse zone created above and select </w:t>
      </w:r>
      <w:r>
        <w:rPr>
          <w:b/>
        </w:rPr>
        <w:t>New</w:t>
      </w:r>
      <w:r>
        <w:t xml:space="preserve"> </w:t>
      </w:r>
      <w:r>
        <w:rPr>
          <w:b/>
        </w:rPr>
        <w:t>Pointer (PTR)</w:t>
      </w:r>
      <w:r>
        <w:t>.</w:t>
      </w:r>
    </w:p>
    <w:p w:rsidR="00201A66" w:rsidRDefault="00201A66" w:rsidP="008D4BE2">
      <w:pPr>
        <w:numPr>
          <w:ilvl w:val="1"/>
          <w:numId w:val="11"/>
        </w:numPr>
      </w:pPr>
      <w:r>
        <w:t xml:space="preserve">Set the last field in the </w:t>
      </w:r>
      <w:r w:rsidRPr="00D60D61">
        <w:rPr>
          <w:b/>
        </w:rPr>
        <w:t>Host IP number</w:t>
      </w:r>
      <w:r>
        <w:t xml:space="preserve"> to </w:t>
      </w:r>
      <w:r w:rsidRPr="00F1665E">
        <w:rPr>
          <w:b/>
        </w:rPr>
        <w:t>1</w:t>
      </w:r>
      <w:r>
        <w:t>.</w:t>
      </w:r>
    </w:p>
    <w:p w:rsidR="00201A66" w:rsidRDefault="00201A66" w:rsidP="008D4BE2">
      <w:pPr>
        <w:numPr>
          <w:ilvl w:val="1"/>
          <w:numId w:val="11"/>
        </w:numPr>
      </w:pPr>
      <w:r>
        <w:t xml:space="preserve">Set the host name to </w:t>
      </w:r>
      <w:r>
        <w:rPr>
          <w:b/>
        </w:rPr>
        <w:t>Pod&lt;#&gt;</w:t>
      </w:r>
      <w:proofErr w:type="spellStart"/>
      <w:r>
        <w:rPr>
          <w:b/>
        </w:rPr>
        <w:t>Server.pod</w:t>
      </w:r>
      <w:proofErr w:type="spellEnd"/>
      <w:r>
        <w:rPr>
          <w:b/>
        </w:rPr>
        <w:t>&lt;#&gt;.</w:t>
      </w:r>
      <w:proofErr w:type="spellStart"/>
      <w:r>
        <w:rPr>
          <w:b/>
        </w:rPr>
        <w:t>edu</w:t>
      </w:r>
      <w:proofErr w:type="spellEnd"/>
      <w:r>
        <w:t>.</w:t>
      </w:r>
    </w:p>
    <w:p w:rsidR="00201A66" w:rsidRDefault="00201A66" w:rsidP="008D4BE2">
      <w:pPr>
        <w:numPr>
          <w:ilvl w:val="0"/>
          <w:numId w:val="11"/>
        </w:numPr>
      </w:pPr>
      <w:r>
        <w:t xml:space="preserve">Add a forward and reverse record for the Windows </w:t>
      </w:r>
      <w:del w:id="108" w:author="fhdsjokahf jfdoifj" w:date="2016-09-10T07:24:00Z">
        <w:r w:rsidDel="006865E7">
          <w:delText>XP</w:delText>
        </w:r>
      </w:del>
      <w:ins w:id="109" w:author="fhdsjokahf jfdoifj" w:date="2016-09-10T07:24:00Z">
        <w:r w:rsidR="006865E7">
          <w:t>10</w:t>
        </w:r>
      </w:ins>
      <w:r>
        <w:t xml:space="preserve"> workstation.</w:t>
      </w:r>
    </w:p>
    <w:p w:rsidR="00201A66" w:rsidRDefault="00201A66" w:rsidP="008D4BE2">
      <w:pPr>
        <w:numPr>
          <w:ilvl w:val="1"/>
          <w:numId w:val="11"/>
        </w:numPr>
      </w:pPr>
      <w:r>
        <w:t xml:space="preserve">Double-click on </w:t>
      </w:r>
      <w:r>
        <w:rPr>
          <w:b/>
        </w:rPr>
        <w:t>Forward Lookup Zones</w:t>
      </w:r>
      <w:r>
        <w:t>.</w:t>
      </w:r>
    </w:p>
    <w:p w:rsidR="00201A66" w:rsidRDefault="00201A66" w:rsidP="008D4BE2">
      <w:pPr>
        <w:numPr>
          <w:ilvl w:val="1"/>
          <w:numId w:val="11"/>
        </w:numPr>
      </w:pPr>
      <w:r>
        <w:t xml:space="preserve">Right-click on </w:t>
      </w:r>
      <w:r w:rsidRPr="00F7698E">
        <w:rPr>
          <w:b/>
        </w:rPr>
        <w:t>pod&lt;#&gt;.</w:t>
      </w:r>
      <w:proofErr w:type="spellStart"/>
      <w:r w:rsidRPr="00F7698E">
        <w:rPr>
          <w:b/>
        </w:rPr>
        <w:t>edu</w:t>
      </w:r>
      <w:proofErr w:type="spellEnd"/>
      <w:r>
        <w:t xml:space="preserve"> and select </w:t>
      </w:r>
      <w:r>
        <w:rPr>
          <w:b/>
        </w:rPr>
        <w:t>New Host (A)</w:t>
      </w:r>
      <w:r>
        <w:t>.</w:t>
      </w:r>
    </w:p>
    <w:p w:rsidR="00201A66" w:rsidRDefault="00201A66" w:rsidP="008D4BE2">
      <w:pPr>
        <w:numPr>
          <w:ilvl w:val="1"/>
          <w:numId w:val="11"/>
        </w:numPr>
      </w:pPr>
      <w:r>
        <w:t xml:space="preserve">Set the hostname to </w:t>
      </w:r>
      <w:r>
        <w:rPr>
          <w:b/>
        </w:rPr>
        <w:t>Pod&lt;#&gt;</w:t>
      </w:r>
      <w:del w:id="110" w:author="fhdsjokahf jfdoifj" w:date="2016-09-10T07:24:00Z">
        <w:r w:rsidDel="006865E7">
          <w:rPr>
            <w:b/>
          </w:rPr>
          <w:delText>XP</w:delText>
        </w:r>
      </w:del>
      <w:ins w:id="111" w:author="fhdsjokahf jfdoifj" w:date="2016-09-10T07:24:00Z">
        <w:r w:rsidR="006865E7">
          <w:rPr>
            <w:b/>
          </w:rPr>
          <w:t>10</w:t>
        </w:r>
      </w:ins>
      <w:r>
        <w:t>.</w:t>
      </w:r>
    </w:p>
    <w:p w:rsidR="00201A66" w:rsidRDefault="00201A66" w:rsidP="008D4BE2">
      <w:pPr>
        <w:numPr>
          <w:ilvl w:val="1"/>
          <w:numId w:val="11"/>
        </w:numPr>
      </w:pPr>
      <w:r>
        <w:t xml:space="preserve">Set the IP address to </w:t>
      </w:r>
      <w:r>
        <w:rPr>
          <w:b/>
        </w:rPr>
        <w:t>190.111.&lt;pod #&gt;.2</w:t>
      </w:r>
      <w:r>
        <w:t>.</w:t>
      </w:r>
    </w:p>
    <w:p w:rsidR="00201A66" w:rsidRDefault="00201A66" w:rsidP="008D4BE2">
      <w:pPr>
        <w:numPr>
          <w:ilvl w:val="1"/>
          <w:numId w:val="11"/>
        </w:numPr>
      </w:pPr>
      <w:r>
        <w:t xml:space="preserve">Select </w:t>
      </w:r>
      <w:r w:rsidRPr="00D60D61">
        <w:rPr>
          <w:b/>
        </w:rPr>
        <w:t>Create associated pointer (PTR) record</w:t>
      </w:r>
      <w:r>
        <w:t>.</w:t>
      </w:r>
    </w:p>
    <w:p w:rsidR="00201A66" w:rsidRDefault="00201A66" w:rsidP="008D4BE2">
      <w:pPr>
        <w:numPr>
          <w:ilvl w:val="0"/>
          <w:numId w:val="11"/>
        </w:numPr>
      </w:pPr>
      <w:r>
        <w:t>Add a forward and reverse record the for Linux machine.</w:t>
      </w:r>
    </w:p>
    <w:p w:rsidR="00201A66" w:rsidRDefault="00201A66" w:rsidP="008D4BE2">
      <w:pPr>
        <w:numPr>
          <w:ilvl w:val="1"/>
          <w:numId w:val="11"/>
        </w:numPr>
      </w:pPr>
      <w:r>
        <w:t xml:space="preserve">Right-click on </w:t>
      </w:r>
      <w:r w:rsidRPr="00F7698E">
        <w:rPr>
          <w:b/>
        </w:rPr>
        <w:t>pod&lt;#&gt;.</w:t>
      </w:r>
      <w:proofErr w:type="spellStart"/>
      <w:r w:rsidRPr="00F7698E">
        <w:rPr>
          <w:b/>
        </w:rPr>
        <w:t>edu</w:t>
      </w:r>
      <w:proofErr w:type="spellEnd"/>
      <w:r>
        <w:t xml:space="preserve"> and select </w:t>
      </w:r>
      <w:r>
        <w:rPr>
          <w:b/>
        </w:rPr>
        <w:t>New Host (A)</w:t>
      </w:r>
      <w:r>
        <w:t>.</w:t>
      </w:r>
    </w:p>
    <w:p w:rsidR="00201A66" w:rsidRDefault="00201A66" w:rsidP="008D4BE2">
      <w:pPr>
        <w:numPr>
          <w:ilvl w:val="1"/>
          <w:numId w:val="11"/>
        </w:numPr>
      </w:pPr>
      <w:r>
        <w:t xml:space="preserve">Set the hostname to </w:t>
      </w:r>
      <w:r>
        <w:rPr>
          <w:b/>
        </w:rPr>
        <w:t>Pod&lt;#&gt;Linux</w:t>
      </w:r>
      <w:r>
        <w:t>.</w:t>
      </w:r>
    </w:p>
    <w:p w:rsidR="00201A66" w:rsidRDefault="00201A66" w:rsidP="008D4BE2">
      <w:pPr>
        <w:numPr>
          <w:ilvl w:val="1"/>
          <w:numId w:val="11"/>
        </w:numPr>
      </w:pPr>
      <w:r>
        <w:t xml:space="preserve">Set the IP address to </w:t>
      </w:r>
      <w:r>
        <w:rPr>
          <w:b/>
        </w:rPr>
        <w:t>190.111.&lt;pod #&gt;.3</w:t>
      </w:r>
      <w:r>
        <w:t>.</w:t>
      </w:r>
    </w:p>
    <w:p w:rsidR="00201A66" w:rsidRDefault="00201A66" w:rsidP="008D4BE2">
      <w:pPr>
        <w:numPr>
          <w:ilvl w:val="1"/>
          <w:numId w:val="11"/>
        </w:numPr>
      </w:pPr>
      <w:r>
        <w:t xml:space="preserve">Select </w:t>
      </w:r>
      <w:r w:rsidRPr="00D60D61">
        <w:rPr>
          <w:b/>
        </w:rPr>
        <w:t>Create associated pointer (PTR) record</w:t>
      </w:r>
      <w:r>
        <w:t>.</w:t>
      </w:r>
    </w:p>
    <w:p w:rsidR="00201A66" w:rsidRDefault="00201A66" w:rsidP="008D4BE2">
      <w:pPr>
        <w:numPr>
          <w:ilvl w:val="0"/>
          <w:numId w:val="11"/>
        </w:numPr>
      </w:pPr>
      <w:r>
        <w:t>Set the DNS server to forward requests for all unknown domains to the network lab server.</w:t>
      </w:r>
    </w:p>
    <w:p w:rsidR="00201A66" w:rsidRDefault="00201A66" w:rsidP="008D4BE2">
      <w:pPr>
        <w:numPr>
          <w:ilvl w:val="1"/>
          <w:numId w:val="11"/>
        </w:numPr>
      </w:pPr>
      <w:r>
        <w:t xml:space="preserve">Select </w:t>
      </w:r>
      <w:r>
        <w:rPr>
          <w:b/>
        </w:rPr>
        <w:t xml:space="preserve">Pod&lt;#&gt;Server </w:t>
      </w:r>
      <w:r>
        <w:t xml:space="preserve">in the left panel </w:t>
      </w:r>
    </w:p>
    <w:p w:rsidR="00201A66" w:rsidRDefault="00201A66" w:rsidP="008D4BE2">
      <w:pPr>
        <w:numPr>
          <w:ilvl w:val="1"/>
          <w:numId w:val="11"/>
        </w:numPr>
      </w:pPr>
      <w:r>
        <w:t xml:space="preserve">Double-click </w:t>
      </w:r>
      <w:r>
        <w:rPr>
          <w:b/>
        </w:rPr>
        <w:t>forwarders</w:t>
      </w:r>
      <w:r>
        <w:t xml:space="preserve"> in the right panel.</w:t>
      </w:r>
    </w:p>
    <w:p w:rsidR="00201A66" w:rsidRDefault="00201A66" w:rsidP="008D4BE2">
      <w:pPr>
        <w:numPr>
          <w:ilvl w:val="1"/>
          <w:numId w:val="11"/>
        </w:numPr>
      </w:pPr>
      <w:r w:rsidRPr="00F7698E">
        <w:rPr>
          <w:b/>
        </w:rPr>
        <w:t>All other DNS domains</w:t>
      </w:r>
      <w:r>
        <w:t xml:space="preserve"> should be selected in the DNS domains list.</w:t>
      </w:r>
    </w:p>
    <w:p w:rsidR="00201A66" w:rsidRDefault="00201A66" w:rsidP="008D4BE2">
      <w:pPr>
        <w:numPr>
          <w:ilvl w:val="1"/>
          <w:numId w:val="11"/>
        </w:numPr>
      </w:pPr>
      <w:r>
        <w:t xml:space="preserve">Set the </w:t>
      </w:r>
      <w:r>
        <w:rPr>
          <w:b/>
        </w:rPr>
        <w:t>F</w:t>
      </w:r>
      <w:r w:rsidRPr="00F7698E">
        <w:rPr>
          <w:b/>
        </w:rPr>
        <w:t>orwarder’s IP address</w:t>
      </w:r>
      <w:r>
        <w:t xml:space="preserve"> field to </w:t>
      </w:r>
      <w:r>
        <w:rPr>
          <w:b/>
        </w:rPr>
        <w:t>190.111.50.100</w:t>
      </w:r>
      <w:r>
        <w:t xml:space="preserve"> and click </w:t>
      </w:r>
      <w:r>
        <w:rPr>
          <w:b/>
        </w:rPr>
        <w:t>Add</w:t>
      </w:r>
      <w:r>
        <w:t>.</w:t>
      </w:r>
    </w:p>
    <w:p w:rsidR="00201A66" w:rsidRDefault="00201A66" w:rsidP="00201A66"/>
    <w:p w:rsidR="00B35C50" w:rsidRDefault="00B35C50" w:rsidP="00B35C50">
      <w:pPr>
        <w:pStyle w:val="Heading3"/>
      </w:pPr>
      <w:r>
        <w:t>Confirming DNS operation</w:t>
      </w:r>
    </w:p>
    <w:p w:rsidR="00B35C50" w:rsidRDefault="00B35C50" w:rsidP="00B35C50">
      <w:r>
        <w:t xml:space="preserve">When the DNS server has been configured properly, you will no longer need to use IP addresses to contact machines on your network. When the hostname of a machine is used, the computer will automatically request the configured DNS server to resolve that name into an IP address. You can test hostname-to-address resolution by pinging the hostname of each machine. To verify reverse DNS resolution (address-to-hostname) you may use </w:t>
      </w:r>
      <w:proofErr w:type="spellStart"/>
      <w:r>
        <w:t>nslookup</w:t>
      </w:r>
      <w:proofErr w:type="spellEnd"/>
      <w:r>
        <w:t>.</w:t>
      </w:r>
    </w:p>
    <w:p w:rsidR="00B35C50" w:rsidRDefault="00B35C50" w:rsidP="00B35C50"/>
    <w:p w:rsidR="00B35C50" w:rsidRPr="00B9729C" w:rsidRDefault="00B35C50" w:rsidP="00B35C50"/>
    <w:p w:rsidR="00B35C50" w:rsidRPr="007C2495" w:rsidRDefault="00B35C50" w:rsidP="008D4BE2">
      <w:pPr>
        <w:numPr>
          <w:ilvl w:val="0"/>
          <w:numId w:val="57"/>
        </w:numPr>
        <w:rPr>
          <w:b/>
        </w:rPr>
      </w:pPr>
      <w:r>
        <w:t>Ping the host name of each machine to verify forward DNS resolution (name-to-address).</w:t>
      </w:r>
    </w:p>
    <w:p w:rsidR="00B35C50" w:rsidRDefault="00B35C50" w:rsidP="008D4BE2">
      <w:pPr>
        <w:numPr>
          <w:ilvl w:val="1"/>
          <w:numId w:val="57"/>
        </w:numPr>
        <w:rPr>
          <w:b/>
        </w:rPr>
      </w:pPr>
      <w:r>
        <w:rPr>
          <w:b/>
        </w:rPr>
        <w:t>ping Pod&lt;#&gt;</w:t>
      </w:r>
      <w:del w:id="112" w:author="fhdsjokahf jfdoifj" w:date="2016-09-10T07:24:00Z">
        <w:r w:rsidDel="006865E7">
          <w:rPr>
            <w:b/>
          </w:rPr>
          <w:delText>XP</w:delText>
        </w:r>
      </w:del>
      <w:ins w:id="113" w:author="fhdsjokahf jfdoifj" w:date="2016-09-10T07:24:00Z">
        <w:r w:rsidR="006865E7">
          <w:rPr>
            <w:b/>
          </w:rPr>
          <w:t>10</w:t>
        </w:r>
      </w:ins>
      <w:r>
        <w:rPr>
          <w:b/>
        </w:rPr>
        <w:t>.pod&lt;#&gt;.</w:t>
      </w:r>
      <w:proofErr w:type="spellStart"/>
      <w:r>
        <w:rPr>
          <w:b/>
        </w:rPr>
        <w:t>edu</w:t>
      </w:r>
      <w:proofErr w:type="spellEnd"/>
    </w:p>
    <w:p w:rsidR="00B35C50" w:rsidRDefault="00B35C50" w:rsidP="008D4BE2">
      <w:pPr>
        <w:numPr>
          <w:ilvl w:val="1"/>
          <w:numId w:val="57"/>
        </w:numPr>
        <w:rPr>
          <w:b/>
        </w:rPr>
      </w:pPr>
      <w:r>
        <w:rPr>
          <w:b/>
        </w:rPr>
        <w:lastRenderedPageBreak/>
        <w:t>ping Pod&lt;#&gt;</w:t>
      </w:r>
      <w:proofErr w:type="spellStart"/>
      <w:r>
        <w:rPr>
          <w:b/>
        </w:rPr>
        <w:t>Server.pod</w:t>
      </w:r>
      <w:proofErr w:type="spellEnd"/>
      <w:r>
        <w:rPr>
          <w:b/>
        </w:rPr>
        <w:t>&lt;#&gt;.</w:t>
      </w:r>
      <w:proofErr w:type="spellStart"/>
      <w:r>
        <w:rPr>
          <w:b/>
        </w:rPr>
        <w:t>edu</w:t>
      </w:r>
      <w:proofErr w:type="spellEnd"/>
    </w:p>
    <w:p w:rsidR="00B35C50" w:rsidRDefault="00B35C50" w:rsidP="008D4BE2">
      <w:pPr>
        <w:numPr>
          <w:ilvl w:val="1"/>
          <w:numId w:val="57"/>
        </w:numPr>
        <w:rPr>
          <w:b/>
        </w:rPr>
      </w:pPr>
      <w:r>
        <w:rPr>
          <w:b/>
        </w:rPr>
        <w:t>ping Pod&lt;#&gt;</w:t>
      </w:r>
      <w:proofErr w:type="spellStart"/>
      <w:r>
        <w:rPr>
          <w:b/>
        </w:rPr>
        <w:t>Linux.pod</w:t>
      </w:r>
      <w:proofErr w:type="spellEnd"/>
      <w:r>
        <w:rPr>
          <w:b/>
        </w:rPr>
        <w:t>&lt;#&gt;.</w:t>
      </w:r>
      <w:proofErr w:type="spellStart"/>
      <w:r>
        <w:rPr>
          <w:b/>
        </w:rPr>
        <w:t>edu</w:t>
      </w:r>
      <w:proofErr w:type="spellEnd"/>
    </w:p>
    <w:p w:rsidR="00B35C50" w:rsidRDefault="00B35C50" w:rsidP="008D4BE2">
      <w:pPr>
        <w:numPr>
          <w:ilvl w:val="1"/>
          <w:numId w:val="57"/>
        </w:numPr>
        <w:rPr>
          <w:b/>
        </w:rPr>
      </w:pPr>
      <w:r>
        <w:t xml:space="preserve">Note that when running ping in Linux you will have to press </w:t>
      </w:r>
      <w:r>
        <w:rPr>
          <w:b/>
        </w:rPr>
        <w:t>Ctrl-C</w:t>
      </w:r>
      <w:r>
        <w:t xml:space="preserve"> to stop pinging.</w:t>
      </w:r>
    </w:p>
    <w:p w:rsidR="00B35C50" w:rsidRPr="00226ADB" w:rsidRDefault="00B35C50" w:rsidP="008D4BE2">
      <w:pPr>
        <w:numPr>
          <w:ilvl w:val="0"/>
          <w:numId w:val="57"/>
        </w:numPr>
        <w:rPr>
          <w:b/>
        </w:rPr>
      </w:pPr>
      <w:r>
        <w:t xml:space="preserve">Use </w:t>
      </w:r>
      <w:proofErr w:type="spellStart"/>
      <w:r>
        <w:t>nslookup</w:t>
      </w:r>
      <w:proofErr w:type="spellEnd"/>
      <w:r>
        <w:t xml:space="preserve"> (a DNS record lookup tool) to verify reverse DNS resolution (address-to-name).</w:t>
      </w:r>
    </w:p>
    <w:p w:rsidR="00B35C50" w:rsidRDefault="00B35C50" w:rsidP="008D4BE2">
      <w:pPr>
        <w:numPr>
          <w:ilvl w:val="1"/>
          <w:numId w:val="57"/>
        </w:numPr>
        <w:rPr>
          <w:b/>
        </w:rPr>
      </w:pPr>
      <w:proofErr w:type="spellStart"/>
      <w:r>
        <w:rPr>
          <w:b/>
        </w:rPr>
        <w:t>nslookup</w:t>
      </w:r>
      <w:proofErr w:type="spellEnd"/>
      <w:r>
        <w:rPr>
          <w:b/>
        </w:rPr>
        <w:t xml:space="preserve"> 190.111.&lt;pod #&gt;.1</w:t>
      </w:r>
    </w:p>
    <w:p w:rsidR="00B35C50" w:rsidRDefault="00B35C50" w:rsidP="008D4BE2">
      <w:pPr>
        <w:numPr>
          <w:ilvl w:val="1"/>
          <w:numId w:val="57"/>
        </w:numPr>
        <w:rPr>
          <w:b/>
        </w:rPr>
      </w:pPr>
      <w:proofErr w:type="spellStart"/>
      <w:r>
        <w:rPr>
          <w:b/>
        </w:rPr>
        <w:t>nslookup</w:t>
      </w:r>
      <w:proofErr w:type="spellEnd"/>
      <w:r>
        <w:rPr>
          <w:b/>
        </w:rPr>
        <w:t xml:space="preserve"> 190.111.&lt;pod #&gt;.2</w:t>
      </w:r>
    </w:p>
    <w:p w:rsidR="00B35C50" w:rsidRPr="00226ADB" w:rsidRDefault="00B35C50" w:rsidP="008D4BE2">
      <w:pPr>
        <w:numPr>
          <w:ilvl w:val="1"/>
          <w:numId w:val="57"/>
        </w:numPr>
        <w:rPr>
          <w:b/>
        </w:rPr>
      </w:pPr>
      <w:proofErr w:type="spellStart"/>
      <w:r>
        <w:rPr>
          <w:b/>
        </w:rPr>
        <w:t>nslookup</w:t>
      </w:r>
      <w:proofErr w:type="spellEnd"/>
      <w:r>
        <w:rPr>
          <w:b/>
        </w:rPr>
        <w:t xml:space="preserve"> 190.111.&lt;pod #&gt;.3</w:t>
      </w:r>
    </w:p>
    <w:p w:rsidR="00B35C50" w:rsidRPr="008C5009" w:rsidRDefault="00B35C50" w:rsidP="008D4BE2">
      <w:pPr>
        <w:numPr>
          <w:ilvl w:val="0"/>
          <w:numId w:val="57"/>
        </w:numPr>
        <w:rPr>
          <w:b/>
        </w:rPr>
      </w:pPr>
      <w:r>
        <w:t>Attempt to open a web page to verify Internet connectivity.</w:t>
      </w:r>
    </w:p>
    <w:p w:rsidR="00B35C50" w:rsidRDefault="00B35C50" w:rsidP="00B35C50"/>
    <w:p w:rsidR="0027502F" w:rsidRDefault="0027502F" w:rsidP="0027502F"/>
    <w:p w:rsidR="00EA6157" w:rsidRDefault="00A42BF3" w:rsidP="0021178C">
      <w:pPr>
        <w:pStyle w:val="Heading3"/>
      </w:pPr>
      <w:r>
        <w:t xml:space="preserve">Joining </w:t>
      </w:r>
      <w:r w:rsidR="00364215">
        <w:t>the Active Directory</w:t>
      </w:r>
      <w:r>
        <w:t xml:space="preserve"> d</w:t>
      </w:r>
      <w:r w:rsidR="00EA6157">
        <w:t>omain</w:t>
      </w:r>
    </w:p>
    <w:p w:rsidR="00160F6E" w:rsidRPr="006B2942" w:rsidRDefault="00A42BF3" w:rsidP="00160F6E">
      <w:r>
        <w:t xml:space="preserve">Before it can be managed by Active Directory, the Windows </w:t>
      </w:r>
      <w:del w:id="114" w:author="fhdsjokahf jfdoifj" w:date="2016-09-10T07:24:00Z">
        <w:r w:rsidDel="006865E7">
          <w:delText>XP</w:delText>
        </w:r>
      </w:del>
      <w:ins w:id="115" w:author="fhdsjokahf jfdoifj" w:date="2016-09-10T07:24:00Z">
        <w:r w:rsidR="006865E7">
          <w:t>10</w:t>
        </w:r>
      </w:ins>
      <w:r>
        <w:t xml:space="preserve"> workstation must become a member of the domain. When </w:t>
      </w:r>
      <w:del w:id="116" w:author="fhdsjokahf jfdoifj" w:date="2016-09-10T07:24:00Z">
        <w:r w:rsidDel="006865E7">
          <w:delText>XP</w:delText>
        </w:r>
      </w:del>
      <w:ins w:id="117" w:author="fhdsjokahf jfdoifj" w:date="2016-09-10T07:24:00Z">
        <w:r w:rsidR="006865E7">
          <w:t>10</w:t>
        </w:r>
      </w:ins>
      <w:r>
        <w:t xml:space="preserve"> attempts to join the domain it will ask for the username and password of a domain administrator. This would be the Administrator account on the Windows </w:t>
      </w:r>
      <w:del w:id="118" w:author="fhdsjokahf jfdoifj" w:date="2016-09-10T07:25:00Z">
        <w:r w:rsidDel="006865E7">
          <w:delText>2003</w:delText>
        </w:r>
      </w:del>
      <w:ins w:id="119" w:author="fhdsjokahf jfdoifj" w:date="2016-09-10T07:25:00Z">
        <w:r w:rsidR="006865E7">
          <w:t>2012</w:t>
        </w:r>
      </w:ins>
      <w:r>
        <w:t xml:space="preserve"> server. After the </w:t>
      </w:r>
      <w:del w:id="120" w:author="fhdsjokahf jfdoifj" w:date="2016-09-10T07:24:00Z">
        <w:r w:rsidDel="006865E7">
          <w:delText>XP</w:delText>
        </w:r>
      </w:del>
      <w:ins w:id="121" w:author="fhdsjokahf jfdoifj" w:date="2016-09-10T07:24:00Z">
        <w:r w:rsidR="006865E7">
          <w:t>10</w:t>
        </w:r>
      </w:ins>
      <w:r>
        <w:t xml:space="preserve"> workstation has joined the domain,</w:t>
      </w:r>
      <w:r w:rsidR="00160F6E">
        <w:t xml:space="preserve"> only users that have been added to Active Directory </w:t>
      </w:r>
      <w:r>
        <w:t xml:space="preserve">on the </w:t>
      </w:r>
      <w:del w:id="122" w:author="fhdsjokahf jfdoifj" w:date="2016-09-10T07:25:00Z">
        <w:r w:rsidDel="006865E7">
          <w:delText>2003</w:delText>
        </w:r>
      </w:del>
      <w:ins w:id="123" w:author="fhdsjokahf jfdoifj" w:date="2016-09-10T07:25:00Z">
        <w:r w:rsidR="006865E7">
          <w:t>2012</w:t>
        </w:r>
      </w:ins>
      <w:r>
        <w:t xml:space="preserve"> server </w:t>
      </w:r>
      <w:r w:rsidR="00160F6E">
        <w:t>will be able to logon to that computer.</w:t>
      </w:r>
      <w:r w:rsidR="000D5DEC">
        <w:t xml:space="preserve"> At this step, the </w:t>
      </w:r>
      <w:del w:id="124" w:author="fhdsjokahf jfdoifj" w:date="2016-09-10T07:25:00Z">
        <w:r w:rsidR="000D5DEC" w:rsidDel="006865E7">
          <w:delText>2003</w:delText>
        </w:r>
      </w:del>
      <w:ins w:id="125" w:author="fhdsjokahf jfdoifj" w:date="2016-09-10T07:25:00Z">
        <w:r w:rsidR="006865E7">
          <w:t>2012</w:t>
        </w:r>
      </w:ins>
      <w:r w:rsidR="000D5DEC">
        <w:t xml:space="preserve"> Administrator is the only Active Directory user.</w:t>
      </w:r>
      <w:r>
        <w:t xml:space="preserve"> </w:t>
      </w:r>
      <w:r w:rsidR="00160F6E">
        <w:t xml:space="preserve"> It is important to notice that at the login screen you will have a choice of logging on to the local computer or </w:t>
      </w:r>
      <w:r w:rsidR="000D5DEC">
        <w:t>t</w:t>
      </w:r>
      <w:r w:rsidR="00160F6E">
        <w:t xml:space="preserve">o your </w:t>
      </w:r>
      <w:r w:rsidR="000D5DEC">
        <w:t xml:space="preserve">pod’s </w:t>
      </w:r>
      <w:r w:rsidR="00160F6E">
        <w:t>domain</w:t>
      </w:r>
      <w:r w:rsidR="000D5DEC">
        <w:t>.</w:t>
      </w:r>
      <w:r w:rsidR="00B9729C" w:rsidRPr="00B9729C">
        <w:t xml:space="preserve"> </w:t>
      </w:r>
      <w:r w:rsidR="00B9729C">
        <w:t>Note that Active Directory only works in Windows so the Linux machine will not be able to join the domain.</w:t>
      </w:r>
    </w:p>
    <w:p w:rsidR="00160F6E" w:rsidRDefault="00160F6E" w:rsidP="00160F6E"/>
    <w:p w:rsidR="00C41B95" w:rsidRDefault="00F7698E" w:rsidP="00160F6E">
      <w:r>
        <w:t xml:space="preserve">On the Windows </w:t>
      </w:r>
      <w:del w:id="126" w:author="fhdsjokahf jfdoifj" w:date="2016-09-10T07:24:00Z">
        <w:r w:rsidDel="006865E7">
          <w:delText>XP</w:delText>
        </w:r>
      </w:del>
      <w:ins w:id="127" w:author="fhdsjokahf jfdoifj" w:date="2016-09-10T07:24:00Z">
        <w:r w:rsidR="006865E7">
          <w:t>10</w:t>
        </w:r>
      </w:ins>
      <w:r>
        <w:t xml:space="preserve"> workstation:</w:t>
      </w:r>
    </w:p>
    <w:p w:rsidR="00AC3345" w:rsidRDefault="00AC3345" w:rsidP="00160F6E"/>
    <w:p w:rsidR="00A07BE0" w:rsidRDefault="00A07BE0" w:rsidP="008D4BE2">
      <w:pPr>
        <w:numPr>
          <w:ilvl w:val="0"/>
          <w:numId w:val="12"/>
        </w:numPr>
      </w:pPr>
      <w:r>
        <w:t xml:space="preserve">Join the </w:t>
      </w:r>
      <w:del w:id="128" w:author="fhdsjokahf jfdoifj" w:date="2016-09-10T07:24:00Z">
        <w:r w:rsidDel="006865E7">
          <w:delText>XP</w:delText>
        </w:r>
      </w:del>
      <w:ins w:id="129" w:author="fhdsjokahf jfdoifj" w:date="2016-09-10T07:24:00Z">
        <w:r w:rsidR="006865E7">
          <w:t>10</w:t>
        </w:r>
      </w:ins>
      <w:r>
        <w:t xml:space="preserve"> machine to your pod’s Active Directory domain</w:t>
      </w:r>
    </w:p>
    <w:p w:rsidR="00F7698E" w:rsidRDefault="00F7698E" w:rsidP="008D4BE2">
      <w:pPr>
        <w:numPr>
          <w:ilvl w:val="1"/>
          <w:numId w:val="12"/>
        </w:numPr>
      </w:pPr>
      <w:r>
        <w:t xml:space="preserve">Open </w:t>
      </w:r>
      <w:r w:rsidRPr="00F7698E">
        <w:rPr>
          <w:b/>
        </w:rPr>
        <w:t>Start-&gt;</w:t>
      </w:r>
      <w:del w:id="130" w:author="Windows User" w:date="2016-09-11T14:35:00Z">
        <w:r w:rsidRPr="00F7698E" w:rsidDel="00725D02">
          <w:rPr>
            <w:b/>
          </w:rPr>
          <w:delText>Control Panel</w:delText>
        </w:r>
      </w:del>
      <w:ins w:id="131" w:author="Windows User" w:date="2016-09-11T14:35:00Z">
        <w:r w:rsidR="00725D02">
          <w:rPr>
            <w:b/>
          </w:rPr>
          <w:t>Control Panel</w:t>
        </w:r>
      </w:ins>
      <w:r w:rsidRPr="00F7698E">
        <w:rPr>
          <w:b/>
        </w:rPr>
        <w:t>-&gt;System</w:t>
      </w:r>
      <w:r>
        <w:t>.</w:t>
      </w:r>
    </w:p>
    <w:p w:rsidR="00242607" w:rsidRDefault="00242607" w:rsidP="008D4BE2">
      <w:pPr>
        <w:numPr>
          <w:ilvl w:val="1"/>
          <w:numId w:val="12"/>
        </w:numPr>
      </w:pPr>
      <w:r>
        <w:t>Select the</w:t>
      </w:r>
      <w:r>
        <w:rPr>
          <w:b/>
        </w:rPr>
        <w:t xml:space="preserve"> Computer Name</w:t>
      </w:r>
      <w:r>
        <w:t xml:space="preserve"> tab</w:t>
      </w:r>
    </w:p>
    <w:p w:rsidR="00242607" w:rsidRDefault="00242607" w:rsidP="008D4BE2">
      <w:pPr>
        <w:numPr>
          <w:ilvl w:val="1"/>
          <w:numId w:val="12"/>
        </w:numPr>
      </w:pPr>
      <w:r>
        <w:t xml:space="preserve">Click the </w:t>
      </w:r>
      <w:r>
        <w:rPr>
          <w:b/>
        </w:rPr>
        <w:t>Change</w:t>
      </w:r>
      <w:r>
        <w:t xml:space="preserve"> button</w:t>
      </w:r>
    </w:p>
    <w:p w:rsidR="00AC3345" w:rsidRDefault="00A42BF3" w:rsidP="008D4BE2">
      <w:pPr>
        <w:numPr>
          <w:ilvl w:val="1"/>
          <w:numId w:val="12"/>
        </w:numPr>
      </w:pPr>
      <w:r>
        <w:t xml:space="preserve">Select the option to be a member of </w:t>
      </w:r>
      <w:r w:rsidR="000D5DEC">
        <w:t xml:space="preserve">a domain and set the domain to </w:t>
      </w:r>
      <w:r w:rsidR="000D5DEC">
        <w:rPr>
          <w:b/>
        </w:rPr>
        <w:t>pod&lt;#&gt;.</w:t>
      </w:r>
      <w:proofErr w:type="spellStart"/>
      <w:r w:rsidR="000D5DEC">
        <w:rPr>
          <w:b/>
        </w:rPr>
        <w:t>edu</w:t>
      </w:r>
      <w:proofErr w:type="spellEnd"/>
      <w:r w:rsidR="000D5DEC">
        <w:t>.</w:t>
      </w:r>
    </w:p>
    <w:p w:rsidR="000D5DEC" w:rsidRDefault="000D5DEC" w:rsidP="008D4BE2">
      <w:pPr>
        <w:numPr>
          <w:ilvl w:val="1"/>
          <w:numId w:val="12"/>
        </w:numPr>
      </w:pPr>
      <w:r>
        <w:t xml:space="preserve">When prompted for a domain administrator </w:t>
      </w:r>
      <w:r w:rsidR="004219D9">
        <w:t xml:space="preserve">login </w:t>
      </w:r>
      <w:r>
        <w:t xml:space="preserve">use </w:t>
      </w:r>
      <w:r>
        <w:rPr>
          <w:b/>
        </w:rPr>
        <w:t>Administrator</w:t>
      </w:r>
      <w:r>
        <w:t xml:space="preserve"> and </w:t>
      </w:r>
      <w:r>
        <w:rPr>
          <w:b/>
        </w:rPr>
        <w:t>pod&lt;#&gt;pod&lt;#&gt;</w:t>
      </w:r>
      <w:r>
        <w:t>.</w:t>
      </w:r>
    </w:p>
    <w:p w:rsidR="000D5DEC" w:rsidRDefault="00A07BE0" w:rsidP="008D4BE2">
      <w:pPr>
        <w:numPr>
          <w:ilvl w:val="0"/>
          <w:numId w:val="12"/>
        </w:numPr>
      </w:pPr>
      <w:r>
        <w:t>Restart the computer when asked.</w:t>
      </w:r>
    </w:p>
    <w:p w:rsidR="00A07BE0" w:rsidRDefault="00A07BE0" w:rsidP="008D4BE2">
      <w:pPr>
        <w:numPr>
          <w:ilvl w:val="0"/>
          <w:numId w:val="12"/>
        </w:numPr>
      </w:pPr>
      <w:r>
        <w:t>Login as the domain administrator</w:t>
      </w:r>
    </w:p>
    <w:p w:rsidR="00A07BE0" w:rsidRDefault="000D5DEC" w:rsidP="008D4BE2">
      <w:pPr>
        <w:numPr>
          <w:ilvl w:val="1"/>
          <w:numId w:val="12"/>
        </w:numPr>
      </w:pPr>
      <w:r>
        <w:t xml:space="preserve">At the Windows </w:t>
      </w:r>
      <w:del w:id="132" w:author="fhdsjokahf jfdoifj" w:date="2016-09-10T07:24:00Z">
        <w:r w:rsidDel="006865E7">
          <w:delText>XP</w:delText>
        </w:r>
      </w:del>
      <w:ins w:id="133" w:author="fhdsjokahf jfdoifj" w:date="2016-09-10T07:24:00Z">
        <w:r w:rsidR="006865E7">
          <w:t>10</w:t>
        </w:r>
      </w:ins>
      <w:r>
        <w:t xml:space="preserve"> login screen, </w:t>
      </w:r>
      <w:r w:rsidR="00A07BE0">
        <w:t xml:space="preserve">use </w:t>
      </w:r>
      <w:r w:rsidR="00A07BE0">
        <w:rPr>
          <w:b/>
        </w:rPr>
        <w:t>Administrator</w:t>
      </w:r>
      <w:r w:rsidR="00A07BE0">
        <w:t xml:space="preserve"> and </w:t>
      </w:r>
      <w:r w:rsidR="00A07BE0">
        <w:rPr>
          <w:b/>
        </w:rPr>
        <w:t>pod&lt;#&gt;pod&lt;#&gt;</w:t>
      </w:r>
      <w:r w:rsidR="00A07BE0">
        <w:t xml:space="preserve"> for the username and password.</w:t>
      </w:r>
    </w:p>
    <w:p w:rsidR="000D5DEC" w:rsidRDefault="00A07BE0" w:rsidP="008D4BE2">
      <w:pPr>
        <w:numPr>
          <w:ilvl w:val="1"/>
          <w:numId w:val="12"/>
        </w:numPr>
      </w:pPr>
      <w:r>
        <w:t>C</w:t>
      </w:r>
      <w:r w:rsidR="000D5DEC">
        <w:t xml:space="preserve">lick </w:t>
      </w:r>
      <w:r w:rsidR="000D5DEC">
        <w:rPr>
          <w:b/>
        </w:rPr>
        <w:t>More Options</w:t>
      </w:r>
      <w:r w:rsidR="000D5DEC">
        <w:t xml:space="preserve"> and select the </w:t>
      </w:r>
      <w:r w:rsidR="000D5DEC">
        <w:rPr>
          <w:b/>
        </w:rPr>
        <w:t>POD&lt;#&gt;</w:t>
      </w:r>
      <w:r w:rsidR="004219D9">
        <w:t xml:space="preserve"> domain</w:t>
      </w:r>
      <w:r w:rsidR="000D5DEC">
        <w:t>.</w:t>
      </w:r>
    </w:p>
    <w:p w:rsidR="00A07BE0" w:rsidRDefault="00A07BE0" w:rsidP="008D4BE2">
      <w:pPr>
        <w:numPr>
          <w:ilvl w:val="0"/>
          <w:numId w:val="12"/>
        </w:numPr>
      </w:pPr>
      <w:r>
        <w:t>Disable the Windows firewall (reactivated by domain controller policy).</w:t>
      </w:r>
    </w:p>
    <w:p w:rsidR="00A07BE0" w:rsidRDefault="00A07BE0" w:rsidP="008D4BE2">
      <w:pPr>
        <w:numPr>
          <w:ilvl w:val="1"/>
          <w:numId w:val="12"/>
        </w:numPr>
      </w:pPr>
      <w:r>
        <w:t xml:space="preserve">Open </w:t>
      </w:r>
      <w:r>
        <w:rPr>
          <w:b/>
        </w:rPr>
        <w:t>Start-&gt;Control Panel-&gt;Security-&gt;Windows Firewall</w:t>
      </w:r>
      <w:r>
        <w:t>.</w:t>
      </w:r>
    </w:p>
    <w:p w:rsidR="00B9729C" w:rsidRDefault="00FC1E66" w:rsidP="008D4BE2">
      <w:pPr>
        <w:numPr>
          <w:ilvl w:val="1"/>
          <w:numId w:val="12"/>
        </w:numPr>
      </w:pPr>
      <w:r>
        <w:t xml:space="preserve">Select </w:t>
      </w:r>
      <w:r>
        <w:rPr>
          <w:b/>
        </w:rPr>
        <w:t>Off</w:t>
      </w:r>
      <w:r>
        <w:t>.</w:t>
      </w:r>
    </w:p>
    <w:p w:rsidR="00FC1E66" w:rsidRDefault="00FC1E66" w:rsidP="00FC1E66"/>
    <w:p w:rsidR="00EA6157" w:rsidRDefault="00A42BF3" w:rsidP="0021178C">
      <w:pPr>
        <w:pStyle w:val="Heading3"/>
      </w:pPr>
      <w:r>
        <w:t>Sharing a f</w:t>
      </w:r>
      <w:r w:rsidR="00EA6157">
        <w:t>older</w:t>
      </w:r>
    </w:p>
    <w:p w:rsidR="00160F6E" w:rsidRPr="008C3460" w:rsidRDefault="001511AA" w:rsidP="00160F6E">
      <w:r>
        <w:t>A shared folder is simply a regular folder that is being made available to other computers over the network.</w:t>
      </w:r>
      <w:r w:rsidR="00C4696A">
        <w:t xml:space="preserve"> </w:t>
      </w:r>
      <w:r w:rsidR="00E2176E">
        <w:t xml:space="preserve">A share is identified by its </w:t>
      </w:r>
      <w:r w:rsidR="00E2176E">
        <w:rPr>
          <w:i/>
        </w:rPr>
        <w:t>service name</w:t>
      </w:r>
      <w:r w:rsidR="00E2176E">
        <w:t xml:space="preserve">, which </w:t>
      </w:r>
      <w:r w:rsidR="009132BE">
        <w:t>is similar to a URL.</w:t>
      </w:r>
      <w:r w:rsidR="008151D2">
        <w:t xml:space="preserve"> The service name provides a complete path to the shared folder and has a format similar to </w:t>
      </w:r>
      <w:r w:rsidR="008151D2">
        <w:rPr>
          <w:i/>
        </w:rPr>
        <w:t>\\Server-name\Share-name</w:t>
      </w:r>
      <w:r w:rsidR="008151D2">
        <w:t>.</w:t>
      </w:r>
      <w:r w:rsidR="00E2176E">
        <w:t xml:space="preserve"> </w:t>
      </w:r>
      <w:r w:rsidR="006B4E3D">
        <w:t>Shares</w:t>
      </w:r>
      <w:r w:rsidR="00C4696A">
        <w:t xml:space="preserve"> can be</w:t>
      </w:r>
      <w:r w:rsidR="00035779">
        <w:t xml:space="preserve"> accessed from Windows using</w:t>
      </w:r>
      <w:r w:rsidR="00C4696A">
        <w:t xml:space="preserve"> </w:t>
      </w:r>
      <w:r w:rsidR="00C4696A" w:rsidRPr="008151D2">
        <w:t xml:space="preserve">My </w:t>
      </w:r>
      <w:r w:rsidR="008C3460" w:rsidRPr="008151D2">
        <w:t>Computer</w:t>
      </w:r>
      <w:r w:rsidR="008C3460">
        <w:t xml:space="preserve"> and from Linux with</w:t>
      </w:r>
      <w:r w:rsidR="00035779">
        <w:t xml:space="preserve"> </w:t>
      </w:r>
      <w:proofErr w:type="spellStart"/>
      <w:r w:rsidR="00035779" w:rsidRPr="008151D2">
        <w:t>smbclient</w:t>
      </w:r>
      <w:proofErr w:type="spellEnd"/>
      <w:r w:rsidR="008C3460">
        <w:t>.</w:t>
      </w:r>
      <w:r w:rsidR="00893108">
        <w:t xml:space="preserve"> Note that, by default, only administrative users will have permission to access the shared folder. Allowing non-administrative users to access the share is done in a later task.</w:t>
      </w:r>
    </w:p>
    <w:p w:rsidR="001511AA" w:rsidRDefault="001511AA" w:rsidP="00160F6E"/>
    <w:p w:rsidR="00C4696A" w:rsidRDefault="00C4696A" w:rsidP="00160F6E">
      <w:r>
        <w:t xml:space="preserve">On the Windows </w:t>
      </w:r>
      <w:del w:id="134" w:author="fhdsjokahf jfdoifj" w:date="2016-09-10T07:25:00Z">
        <w:r w:rsidDel="006865E7">
          <w:delText>2003</w:delText>
        </w:r>
      </w:del>
      <w:ins w:id="135" w:author="fhdsjokahf jfdoifj" w:date="2016-09-10T07:25:00Z">
        <w:r w:rsidR="006865E7">
          <w:t>2012</w:t>
        </w:r>
      </w:ins>
      <w:r>
        <w:t xml:space="preserve"> Server:</w:t>
      </w:r>
    </w:p>
    <w:p w:rsidR="00C4696A" w:rsidRDefault="00C4696A" w:rsidP="00160F6E"/>
    <w:p w:rsidR="00F56BE4" w:rsidRDefault="00FA53B0" w:rsidP="008D4BE2">
      <w:pPr>
        <w:numPr>
          <w:ilvl w:val="0"/>
          <w:numId w:val="14"/>
        </w:numPr>
      </w:pPr>
      <w:r>
        <w:t xml:space="preserve">Create a folder on the desktop named </w:t>
      </w:r>
      <w:r w:rsidRPr="00FA53B0">
        <w:rPr>
          <w:b/>
        </w:rPr>
        <w:t>Shared</w:t>
      </w:r>
      <w:r w:rsidR="001511AA">
        <w:t xml:space="preserve"> </w:t>
      </w:r>
    </w:p>
    <w:p w:rsidR="00FA53B0" w:rsidRDefault="00FA53B0" w:rsidP="008D4BE2">
      <w:pPr>
        <w:numPr>
          <w:ilvl w:val="0"/>
          <w:numId w:val="14"/>
        </w:numPr>
      </w:pPr>
      <w:r>
        <w:lastRenderedPageBreak/>
        <w:t xml:space="preserve">Right-click on the folder </w:t>
      </w:r>
      <w:r w:rsidR="001511AA">
        <w:t xml:space="preserve">and select </w:t>
      </w:r>
      <w:r w:rsidR="001511AA">
        <w:rPr>
          <w:b/>
        </w:rPr>
        <w:t>Properties</w:t>
      </w:r>
      <w:r w:rsidR="001511AA">
        <w:t>.</w:t>
      </w:r>
    </w:p>
    <w:p w:rsidR="001511AA" w:rsidRDefault="001511AA" w:rsidP="008D4BE2">
      <w:pPr>
        <w:numPr>
          <w:ilvl w:val="1"/>
          <w:numId w:val="14"/>
        </w:numPr>
      </w:pPr>
      <w:r>
        <w:t xml:space="preserve">Click the Sharing tab and select </w:t>
      </w:r>
      <w:r w:rsidR="008D2625">
        <w:rPr>
          <w:b/>
        </w:rPr>
        <w:t>s</w:t>
      </w:r>
      <w:r>
        <w:rPr>
          <w:b/>
        </w:rPr>
        <w:t>hare this folder</w:t>
      </w:r>
      <w:r>
        <w:t>.</w:t>
      </w:r>
    </w:p>
    <w:p w:rsidR="00F56BE4" w:rsidRPr="00F56BE4" w:rsidRDefault="00F56BE4" w:rsidP="008D4BE2">
      <w:pPr>
        <w:numPr>
          <w:ilvl w:val="0"/>
          <w:numId w:val="14"/>
        </w:numPr>
      </w:pPr>
      <w:r>
        <w:t xml:space="preserve">Open the folder and create a text file named </w:t>
      </w:r>
      <w:r w:rsidR="00152281">
        <w:rPr>
          <w:b/>
        </w:rPr>
        <w:t>pod&lt;#&gt;.txt</w:t>
      </w:r>
      <w:r w:rsidR="008D2625">
        <w:t>.</w:t>
      </w:r>
    </w:p>
    <w:p w:rsidR="00F56BE4" w:rsidRDefault="008D2625" w:rsidP="008D4BE2">
      <w:pPr>
        <w:numPr>
          <w:ilvl w:val="1"/>
          <w:numId w:val="14"/>
        </w:numPr>
      </w:pPr>
      <w:r>
        <w:t xml:space="preserve">Click </w:t>
      </w:r>
      <w:r>
        <w:rPr>
          <w:b/>
        </w:rPr>
        <w:t>File-&gt;New-&gt;Text Document</w:t>
      </w:r>
      <w:r>
        <w:t>.</w:t>
      </w:r>
    </w:p>
    <w:p w:rsidR="008D2625" w:rsidRDefault="008D2625" w:rsidP="008D4BE2">
      <w:pPr>
        <w:numPr>
          <w:ilvl w:val="1"/>
          <w:numId w:val="14"/>
        </w:numPr>
      </w:pPr>
      <w:r>
        <w:t xml:space="preserve">Change the name to </w:t>
      </w:r>
      <w:r w:rsidR="00152281">
        <w:rPr>
          <w:b/>
        </w:rPr>
        <w:t>pod&lt;#&gt;.txt</w:t>
      </w:r>
      <w:r>
        <w:t>.</w:t>
      </w:r>
    </w:p>
    <w:p w:rsidR="008D2625" w:rsidRDefault="008D2625" w:rsidP="008D4BE2">
      <w:pPr>
        <w:numPr>
          <w:ilvl w:val="1"/>
          <w:numId w:val="14"/>
        </w:numPr>
      </w:pPr>
      <w:r>
        <w:t xml:space="preserve">Double-click on </w:t>
      </w:r>
      <w:r w:rsidR="00152281">
        <w:rPr>
          <w:b/>
        </w:rPr>
        <w:t>pod&lt;#&gt;.txt</w:t>
      </w:r>
      <w:r>
        <w:t xml:space="preserve"> and type a few words in the file.</w:t>
      </w:r>
    </w:p>
    <w:p w:rsidR="006B4E3D" w:rsidRDefault="006B4E3D" w:rsidP="001511AA"/>
    <w:p w:rsidR="002A7C4F" w:rsidRPr="008C3460" w:rsidRDefault="002A7C4F" w:rsidP="001511AA"/>
    <w:p w:rsidR="00E2176E" w:rsidRDefault="00C4696A" w:rsidP="001511AA">
      <w:r>
        <w:t>On</w:t>
      </w:r>
      <w:r w:rsidR="004802E8">
        <w:t xml:space="preserve"> the Windows </w:t>
      </w:r>
      <w:del w:id="136" w:author="fhdsjokahf jfdoifj" w:date="2016-09-10T07:24:00Z">
        <w:r w:rsidR="004802E8" w:rsidDel="006865E7">
          <w:delText>XP</w:delText>
        </w:r>
      </w:del>
      <w:ins w:id="137" w:author="fhdsjokahf jfdoifj" w:date="2016-09-10T07:24:00Z">
        <w:r w:rsidR="006865E7">
          <w:t>10</w:t>
        </w:r>
      </w:ins>
      <w:r w:rsidR="004802E8">
        <w:t xml:space="preserve"> </w:t>
      </w:r>
      <w:r w:rsidR="002A7C4F">
        <w:t>w</w:t>
      </w:r>
      <w:r w:rsidR="004802E8">
        <w:t>orkstation</w:t>
      </w:r>
      <w:r w:rsidR="00E2176E">
        <w:t>:</w:t>
      </w:r>
    </w:p>
    <w:p w:rsidR="00E2176E" w:rsidRDefault="00E2176E" w:rsidP="001511AA"/>
    <w:p w:rsidR="00E2176E" w:rsidRDefault="00E2176E" w:rsidP="008D4BE2">
      <w:pPr>
        <w:numPr>
          <w:ilvl w:val="0"/>
          <w:numId w:val="36"/>
        </w:numPr>
      </w:pPr>
      <w:r>
        <w:t>Open</w:t>
      </w:r>
      <w:r w:rsidR="004802E8">
        <w:t xml:space="preserve"> </w:t>
      </w:r>
      <w:r w:rsidR="004802E8">
        <w:rPr>
          <w:b/>
        </w:rPr>
        <w:t xml:space="preserve">Start-&gt;My </w:t>
      </w:r>
      <w:r w:rsidR="006B4E3D">
        <w:rPr>
          <w:b/>
        </w:rPr>
        <w:t>Computer</w:t>
      </w:r>
      <w:r w:rsidR="008C3460">
        <w:t>.</w:t>
      </w:r>
    </w:p>
    <w:p w:rsidR="00E2176E" w:rsidRDefault="00E2176E" w:rsidP="008D4BE2">
      <w:pPr>
        <w:numPr>
          <w:ilvl w:val="0"/>
          <w:numId w:val="36"/>
        </w:numPr>
      </w:pPr>
      <w:r>
        <w:t xml:space="preserve">Type </w:t>
      </w:r>
      <w:r>
        <w:rPr>
          <w:b/>
        </w:rPr>
        <w:t>\\Pod&lt;#&gt;Server\Shared</w:t>
      </w:r>
      <w:r>
        <w:t xml:space="preserve"> into the </w:t>
      </w:r>
      <w:r>
        <w:rPr>
          <w:b/>
        </w:rPr>
        <w:t>Address:</w:t>
      </w:r>
      <w:r>
        <w:t xml:space="preserve"> bar at the top of the window.</w:t>
      </w:r>
    </w:p>
    <w:p w:rsidR="00E2176E" w:rsidRDefault="00E2176E" w:rsidP="00E2176E"/>
    <w:p w:rsidR="00E2176E" w:rsidRDefault="002A7C4F" w:rsidP="00E2176E">
      <w:r>
        <w:t xml:space="preserve">Note that you can also type just </w:t>
      </w:r>
      <w:r>
        <w:rPr>
          <w:b/>
        </w:rPr>
        <w:t>\\Pod&lt;#&gt;Server</w:t>
      </w:r>
      <w:r>
        <w:t xml:space="preserve"> in the </w:t>
      </w:r>
      <w:r>
        <w:rPr>
          <w:b/>
        </w:rPr>
        <w:t>Address</w:t>
      </w:r>
      <w:r w:rsidRPr="00D60D61">
        <w:t>:</w:t>
      </w:r>
      <w:r>
        <w:t xml:space="preserve"> bar to see all of the shared folders offered by the server, or you can browse the whole network by clicking </w:t>
      </w:r>
      <w:r>
        <w:rPr>
          <w:b/>
        </w:rPr>
        <w:t>My Network Places-&gt;Entire Network-&gt;Microsoft Windows Network</w:t>
      </w:r>
      <w:r>
        <w:t>.</w:t>
      </w:r>
    </w:p>
    <w:p w:rsidR="00D60D61" w:rsidRPr="000C07DB" w:rsidRDefault="00D60D61" w:rsidP="00D60D61"/>
    <w:p w:rsidR="00EA6157" w:rsidRDefault="00EA6157" w:rsidP="0021178C">
      <w:pPr>
        <w:pStyle w:val="Heading3"/>
      </w:pPr>
      <w:r>
        <w:t xml:space="preserve">Installing </w:t>
      </w:r>
      <w:proofErr w:type="spellStart"/>
      <w:r>
        <w:t>AdminPak</w:t>
      </w:r>
      <w:proofErr w:type="spellEnd"/>
      <w:r w:rsidR="00031568">
        <w:t xml:space="preserve"> to manage the Active Directory domain</w:t>
      </w:r>
    </w:p>
    <w:p w:rsidR="00041131" w:rsidRDefault="00035779" w:rsidP="00160F6E">
      <w:r>
        <w:t>Wh</w:t>
      </w:r>
      <w:r w:rsidR="00B61429">
        <w:t xml:space="preserve">en a Windows </w:t>
      </w:r>
      <w:del w:id="138" w:author="fhdsjokahf jfdoifj" w:date="2016-09-10T07:24:00Z">
        <w:r w:rsidR="00B61429" w:rsidDel="006865E7">
          <w:delText>XP</w:delText>
        </w:r>
      </w:del>
      <w:ins w:id="139" w:author="fhdsjokahf jfdoifj" w:date="2016-09-10T07:24:00Z">
        <w:r w:rsidR="006865E7">
          <w:t>10</w:t>
        </w:r>
      </w:ins>
      <w:r w:rsidR="00B61429">
        <w:t xml:space="preserve"> machine joins</w:t>
      </w:r>
      <w:r>
        <w:t xml:space="preserve"> a domain, it </w:t>
      </w:r>
      <w:r w:rsidR="00B61429">
        <w:t>becomes</w:t>
      </w:r>
      <w:r>
        <w:t xml:space="preserve"> possible for the domain administrator to manage the domain and all</w:t>
      </w:r>
      <w:r w:rsidR="00B61429">
        <w:t xml:space="preserve"> the services on the domain controller (e.g. DNS, DHCP) from the Windows </w:t>
      </w:r>
      <w:del w:id="140" w:author="fhdsjokahf jfdoifj" w:date="2016-09-10T07:24:00Z">
        <w:r w:rsidR="00B61429" w:rsidDel="006865E7">
          <w:delText>XP</w:delText>
        </w:r>
      </w:del>
      <w:ins w:id="141" w:author="fhdsjokahf jfdoifj" w:date="2016-09-10T07:24:00Z">
        <w:r w:rsidR="006865E7">
          <w:t>10</w:t>
        </w:r>
      </w:ins>
      <w:r w:rsidR="00041131">
        <w:t xml:space="preserve"> workstation. However, Windows </w:t>
      </w:r>
      <w:del w:id="142" w:author="fhdsjokahf jfdoifj" w:date="2016-09-10T07:24:00Z">
        <w:r w:rsidR="00041131" w:rsidDel="006865E7">
          <w:delText>XP</w:delText>
        </w:r>
      </w:del>
      <w:ins w:id="143" w:author="fhdsjokahf jfdoifj" w:date="2016-09-10T07:24:00Z">
        <w:r w:rsidR="006865E7">
          <w:t>10</w:t>
        </w:r>
      </w:ins>
      <w:r w:rsidR="00041131">
        <w:t xml:space="preserve"> does not include most of the management plug-ins under Administrative Tools that are required. </w:t>
      </w:r>
      <w:proofErr w:type="spellStart"/>
      <w:r w:rsidR="00041131">
        <w:t>AdminPak</w:t>
      </w:r>
      <w:proofErr w:type="spellEnd"/>
      <w:r w:rsidR="00041131">
        <w:t xml:space="preserve"> installs the complete set of management plug-ins.</w:t>
      </w:r>
      <w:r w:rsidR="00045DA9">
        <w:t xml:space="preserve"> </w:t>
      </w:r>
      <w:proofErr w:type="spellStart"/>
      <w:r w:rsidR="00045DA9">
        <w:t>AdminPak</w:t>
      </w:r>
      <w:proofErr w:type="spellEnd"/>
      <w:r w:rsidR="00045DA9">
        <w:t xml:space="preserve"> can be found on the Windows </w:t>
      </w:r>
      <w:del w:id="144" w:author="fhdsjokahf jfdoifj" w:date="2016-09-10T07:25:00Z">
        <w:r w:rsidR="00045DA9" w:rsidDel="006865E7">
          <w:delText>2003</w:delText>
        </w:r>
      </w:del>
      <w:ins w:id="145" w:author="fhdsjokahf jfdoifj" w:date="2016-09-10T07:25:00Z">
        <w:r w:rsidR="006865E7">
          <w:t>2012</w:t>
        </w:r>
      </w:ins>
      <w:r w:rsidR="00045DA9">
        <w:t xml:space="preserve"> CD.</w:t>
      </w:r>
      <w:r w:rsidR="00057D89">
        <w:t xml:space="preserve"> Once installed, you will use the tools to add a u</w:t>
      </w:r>
      <w:r w:rsidR="00F8522D">
        <w:t>ser to Active Directory for each member of your pod.</w:t>
      </w:r>
      <w:r w:rsidR="008605E0">
        <w:t xml:space="preserve"> Make sure you are logged in as Administrator on your pod’s do</w:t>
      </w:r>
      <w:r w:rsidR="00893108">
        <w:t xml:space="preserve">main before installing </w:t>
      </w:r>
      <w:proofErr w:type="spellStart"/>
      <w:r w:rsidR="00893108">
        <w:t>Adminpak</w:t>
      </w:r>
      <w:proofErr w:type="spellEnd"/>
      <w:r w:rsidR="00893108">
        <w:t>.</w:t>
      </w:r>
    </w:p>
    <w:p w:rsidR="00ED6992" w:rsidRDefault="00ED6992" w:rsidP="00160F6E"/>
    <w:p w:rsidR="00ED6992" w:rsidRDefault="00F8522D" w:rsidP="00160F6E">
      <w:pPr>
        <w:rPr>
          <w:ins w:id="146" w:author="Windows User" w:date="2016-09-11T14:22:00Z"/>
        </w:rPr>
      </w:pPr>
      <w:r>
        <w:t>On</w:t>
      </w:r>
      <w:r w:rsidR="00ED6992">
        <w:t xml:space="preserve"> the Windows </w:t>
      </w:r>
      <w:del w:id="147" w:author="fhdsjokahf jfdoifj" w:date="2016-09-10T07:24:00Z">
        <w:r w:rsidR="00ED6992" w:rsidDel="006865E7">
          <w:delText>XP</w:delText>
        </w:r>
      </w:del>
      <w:ins w:id="148" w:author="fhdsjokahf jfdoifj" w:date="2016-09-10T07:24:00Z">
        <w:r w:rsidR="006865E7">
          <w:t>10</w:t>
        </w:r>
      </w:ins>
      <w:r w:rsidR="00ED6992">
        <w:t xml:space="preserve"> workstation</w:t>
      </w:r>
      <w:r w:rsidR="00E2176E">
        <w:t>:</w:t>
      </w:r>
    </w:p>
    <w:p w:rsidR="00D96E86" w:rsidRDefault="00D96E86" w:rsidP="00160F6E">
      <w:pPr>
        <w:rPr>
          <w:ins w:id="149" w:author="Windows User" w:date="2016-09-11T14:22:00Z"/>
        </w:rPr>
      </w:pPr>
    </w:p>
    <w:p w:rsidR="00D96E86" w:rsidRDefault="00D96E86" w:rsidP="00160F6E">
      <w:ins w:id="150" w:author="Windows User" w:date="2016-09-11T14:22:00Z">
        <w:r>
          <w:t xml:space="preserve">NOTE: </w:t>
        </w:r>
        <w:proofErr w:type="spellStart"/>
        <w:r>
          <w:t>Adminpak</w:t>
        </w:r>
        <w:proofErr w:type="spellEnd"/>
        <w:r>
          <w:t xml:space="preserve"> is no longer available on Windows 10 CD, you have to get the installer packages online!!!</w:t>
        </w:r>
      </w:ins>
    </w:p>
    <w:p w:rsidR="00F90837" w:rsidRDefault="00F90837" w:rsidP="00160F6E"/>
    <w:p w:rsidR="000E4DB4" w:rsidRDefault="000E4DB4" w:rsidP="008D4BE2">
      <w:pPr>
        <w:numPr>
          <w:ilvl w:val="0"/>
          <w:numId w:val="15"/>
        </w:numPr>
      </w:pPr>
      <w:r>
        <w:t>Verify that you are logged on as a domain Administrator (if unsure, logout and log back in).</w:t>
      </w:r>
    </w:p>
    <w:p w:rsidR="000E4DB4" w:rsidRDefault="000E4DB4" w:rsidP="008D4BE2">
      <w:pPr>
        <w:numPr>
          <w:ilvl w:val="1"/>
          <w:numId w:val="15"/>
        </w:numPr>
      </w:pPr>
      <w:r>
        <w:t xml:space="preserve">Logout by clicking </w:t>
      </w:r>
      <w:r>
        <w:rPr>
          <w:b/>
        </w:rPr>
        <w:t>Start-&gt;Log off</w:t>
      </w:r>
      <w:r>
        <w:t>.</w:t>
      </w:r>
    </w:p>
    <w:p w:rsidR="000E4DB4" w:rsidRDefault="000E4DB4" w:rsidP="008D4BE2">
      <w:pPr>
        <w:numPr>
          <w:ilvl w:val="1"/>
          <w:numId w:val="15"/>
        </w:numPr>
      </w:pPr>
      <w:r>
        <w:t xml:space="preserve">At the login screen, use </w:t>
      </w:r>
      <w:r>
        <w:rPr>
          <w:b/>
        </w:rPr>
        <w:t>Administrator</w:t>
      </w:r>
      <w:r>
        <w:t xml:space="preserve"> and </w:t>
      </w:r>
      <w:r>
        <w:rPr>
          <w:b/>
        </w:rPr>
        <w:t>pod&lt;#&gt;pod&lt;#&gt;</w:t>
      </w:r>
      <w:r>
        <w:t xml:space="preserve"> for the username and password.</w:t>
      </w:r>
    </w:p>
    <w:p w:rsidR="000E4DB4" w:rsidRDefault="000E4DB4" w:rsidP="008D4BE2">
      <w:pPr>
        <w:numPr>
          <w:ilvl w:val="1"/>
          <w:numId w:val="15"/>
        </w:numPr>
      </w:pPr>
      <w:r>
        <w:t xml:space="preserve">Click </w:t>
      </w:r>
      <w:r>
        <w:rPr>
          <w:b/>
        </w:rPr>
        <w:t>More Options</w:t>
      </w:r>
      <w:r>
        <w:t xml:space="preserve"> and select the </w:t>
      </w:r>
      <w:r>
        <w:rPr>
          <w:b/>
        </w:rPr>
        <w:t>POD&lt;#&gt;</w:t>
      </w:r>
      <w:r>
        <w:t xml:space="preserve"> domain.</w:t>
      </w:r>
    </w:p>
    <w:p w:rsidR="00E2176E" w:rsidRDefault="00E2176E" w:rsidP="008D4BE2">
      <w:pPr>
        <w:numPr>
          <w:ilvl w:val="0"/>
          <w:numId w:val="15"/>
        </w:numPr>
      </w:pPr>
      <w:r>
        <w:t xml:space="preserve">Insert the Windows </w:t>
      </w:r>
      <w:del w:id="151" w:author="fhdsjokahf jfdoifj" w:date="2016-09-10T07:25:00Z">
        <w:r w:rsidDel="006865E7">
          <w:delText>2003</w:delText>
        </w:r>
      </w:del>
      <w:ins w:id="152" w:author="fhdsjokahf jfdoifj" w:date="2016-09-10T07:25:00Z">
        <w:r w:rsidR="006865E7">
          <w:t>2012</w:t>
        </w:r>
      </w:ins>
      <w:r>
        <w:t xml:space="preserve"> CD and close the installation menu when it </w:t>
      </w:r>
      <w:r w:rsidR="00C24220">
        <w:t>appears</w:t>
      </w:r>
      <w:r>
        <w:t>.</w:t>
      </w:r>
    </w:p>
    <w:p w:rsidR="008605E0" w:rsidRDefault="00E2176E" w:rsidP="008D4BE2">
      <w:pPr>
        <w:numPr>
          <w:ilvl w:val="0"/>
          <w:numId w:val="15"/>
        </w:numPr>
      </w:pPr>
      <w:r>
        <w:t xml:space="preserve">Open </w:t>
      </w:r>
      <w:r>
        <w:rPr>
          <w:b/>
        </w:rPr>
        <w:t>Start-&gt;My Computer</w:t>
      </w:r>
      <w:r>
        <w:t xml:space="preserve"> and go to the </w:t>
      </w:r>
      <w:r>
        <w:rPr>
          <w:b/>
        </w:rPr>
        <w:t>I386</w:t>
      </w:r>
      <w:r>
        <w:t xml:space="preserve"> folder</w:t>
      </w:r>
    </w:p>
    <w:p w:rsidR="00057D89" w:rsidRDefault="008605E0" w:rsidP="008D4BE2">
      <w:pPr>
        <w:numPr>
          <w:ilvl w:val="0"/>
          <w:numId w:val="15"/>
        </w:numPr>
      </w:pPr>
      <w:r>
        <w:t xml:space="preserve">Find </w:t>
      </w:r>
      <w:r w:rsidR="00F8522D">
        <w:rPr>
          <w:b/>
        </w:rPr>
        <w:t>adminpak.msi</w:t>
      </w:r>
      <w:r>
        <w:t xml:space="preserve">, copy it </w:t>
      </w:r>
      <w:r w:rsidR="00F8522D">
        <w:t>to the desktop</w:t>
      </w:r>
      <w:r>
        <w:t>,</w:t>
      </w:r>
      <w:r w:rsidR="00F8522D">
        <w:t xml:space="preserve"> and </w:t>
      </w:r>
      <w:r w:rsidR="00E2176E">
        <w:t>double-click on it</w:t>
      </w:r>
      <w:r>
        <w:t>.</w:t>
      </w:r>
    </w:p>
    <w:p w:rsidR="00F90837" w:rsidRDefault="00F90837" w:rsidP="008D4BE2">
      <w:pPr>
        <w:numPr>
          <w:ilvl w:val="0"/>
          <w:numId w:val="15"/>
        </w:numPr>
      </w:pPr>
      <w:r>
        <w:t xml:space="preserve">Follow the prompts to complete the </w:t>
      </w:r>
      <w:proofErr w:type="spellStart"/>
      <w:r>
        <w:t>AdminPak</w:t>
      </w:r>
      <w:proofErr w:type="spellEnd"/>
      <w:r>
        <w:t xml:space="preserve"> installation.</w:t>
      </w:r>
    </w:p>
    <w:p w:rsidR="00B323CB" w:rsidRDefault="00B323CB" w:rsidP="008D4BE2">
      <w:pPr>
        <w:numPr>
          <w:ilvl w:val="0"/>
          <w:numId w:val="15"/>
        </w:numPr>
      </w:pPr>
      <w:r>
        <w:t>Create a non-administrative user for yourself.</w:t>
      </w:r>
    </w:p>
    <w:p w:rsidR="008605E0" w:rsidRDefault="002F0AD0" w:rsidP="008D4BE2">
      <w:pPr>
        <w:numPr>
          <w:ilvl w:val="1"/>
          <w:numId w:val="15"/>
        </w:numPr>
      </w:pPr>
      <w:r>
        <w:t>Open</w:t>
      </w:r>
      <w:r w:rsidR="008605E0">
        <w:t xml:space="preserve"> </w:t>
      </w:r>
      <w:r w:rsidR="008605E0">
        <w:rPr>
          <w:b/>
        </w:rPr>
        <w:t>Start-&gt;Administrative Tools-&gt;Active Directory Users and Computers</w:t>
      </w:r>
      <w:r w:rsidR="008605E0">
        <w:t>.</w:t>
      </w:r>
    </w:p>
    <w:p w:rsidR="00F90837" w:rsidRDefault="00F90837" w:rsidP="008D4BE2">
      <w:pPr>
        <w:numPr>
          <w:ilvl w:val="1"/>
          <w:numId w:val="15"/>
        </w:numPr>
      </w:pPr>
      <w:r>
        <w:t xml:space="preserve">Double-click on </w:t>
      </w:r>
      <w:r w:rsidR="00FD6B98">
        <w:rPr>
          <w:b/>
        </w:rPr>
        <w:t>pod&lt;#&gt;.</w:t>
      </w:r>
      <w:proofErr w:type="spellStart"/>
      <w:r w:rsidR="00FD6B98">
        <w:rPr>
          <w:b/>
        </w:rPr>
        <w:t>edu</w:t>
      </w:r>
      <w:proofErr w:type="spellEnd"/>
      <w:r w:rsidR="00FD6B98">
        <w:t xml:space="preserve"> to e</w:t>
      </w:r>
      <w:del w:id="153" w:author="fhdsjokahf jfdoifj" w:date="2016-09-10T07:24:00Z">
        <w:r w:rsidR="00FD6B98" w:rsidDel="006865E7">
          <w:delText>xp</w:delText>
        </w:r>
      </w:del>
      <w:ins w:id="154" w:author="fhdsjokahf jfdoifj" w:date="2016-09-10T07:24:00Z">
        <w:del w:id="155" w:author="Windows User" w:date="2016-09-11T14:38:00Z">
          <w:r w:rsidR="006865E7" w:rsidDel="00725D02">
            <w:delText>10</w:delText>
          </w:r>
        </w:del>
      </w:ins>
      <w:ins w:id="156" w:author="Windows User" w:date="2016-09-11T14:38:00Z">
        <w:r w:rsidR="00725D02">
          <w:t>xp</w:t>
        </w:r>
      </w:ins>
      <w:r w:rsidR="00FD6B98">
        <w:t>and the list</w:t>
      </w:r>
      <w:r>
        <w:t>.</w:t>
      </w:r>
    </w:p>
    <w:p w:rsidR="00F90837" w:rsidRDefault="00F90837" w:rsidP="008D4BE2">
      <w:pPr>
        <w:numPr>
          <w:ilvl w:val="1"/>
          <w:numId w:val="15"/>
        </w:numPr>
      </w:pPr>
      <w:r>
        <w:t xml:space="preserve">Right-click on the </w:t>
      </w:r>
      <w:r>
        <w:rPr>
          <w:b/>
        </w:rPr>
        <w:t>Users</w:t>
      </w:r>
      <w:r w:rsidR="00E2176E">
        <w:t xml:space="preserve"> folder and select </w:t>
      </w:r>
      <w:r>
        <w:rPr>
          <w:b/>
        </w:rPr>
        <w:t>New</w:t>
      </w:r>
      <w:r w:rsidR="0082205D">
        <w:t>-&gt;</w:t>
      </w:r>
      <w:r>
        <w:rPr>
          <w:b/>
        </w:rPr>
        <w:t>User</w:t>
      </w:r>
      <w:r>
        <w:t>.</w:t>
      </w:r>
    </w:p>
    <w:p w:rsidR="00F90837" w:rsidRDefault="002F1D91" w:rsidP="008D4BE2">
      <w:pPr>
        <w:numPr>
          <w:ilvl w:val="1"/>
          <w:numId w:val="15"/>
        </w:numPr>
      </w:pPr>
      <w:r>
        <w:t>Enter</w:t>
      </w:r>
      <w:r w:rsidR="007E4D46">
        <w:t xml:space="preserve"> your first name in the </w:t>
      </w:r>
      <w:r w:rsidR="007E4D46">
        <w:rPr>
          <w:b/>
        </w:rPr>
        <w:t>First Name</w:t>
      </w:r>
      <w:r w:rsidR="007E4D46">
        <w:t xml:space="preserve"> and </w:t>
      </w:r>
      <w:r w:rsidR="007E4D46">
        <w:rPr>
          <w:b/>
        </w:rPr>
        <w:t>User logon name</w:t>
      </w:r>
      <w:r w:rsidR="007E4D46">
        <w:t xml:space="preserve"> fields.</w:t>
      </w:r>
    </w:p>
    <w:p w:rsidR="00B323CB" w:rsidRDefault="00B323CB" w:rsidP="008D4BE2">
      <w:pPr>
        <w:numPr>
          <w:ilvl w:val="1"/>
          <w:numId w:val="15"/>
        </w:numPr>
      </w:pPr>
      <w:r>
        <w:t xml:space="preserve">Use </w:t>
      </w:r>
      <w:r w:rsidR="009A7068">
        <w:rPr>
          <w:b/>
        </w:rPr>
        <w:t>Pod&lt;#&gt;P</w:t>
      </w:r>
      <w:r>
        <w:rPr>
          <w:b/>
        </w:rPr>
        <w:t>od&lt;#&gt;</w:t>
      </w:r>
      <w:r>
        <w:t xml:space="preserve"> for the password (</w:t>
      </w:r>
      <w:r w:rsidR="009A7068">
        <w:t xml:space="preserve">note that </w:t>
      </w:r>
      <w:r>
        <w:t xml:space="preserve">the </w:t>
      </w:r>
      <w:r w:rsidR="00E2176E">
        <w:t>P’s must be</w:t>
      </w:r>
      <w:r>
        <w:t xml:space="preserve"> uppercase).</w:t>
      </w:r>
    </w:p>
    <w:p w:rsidR="00B323CB" w:rsidRDefault="00B323CB" w:rsidP="008D4BE2">
      <w:pPr>
        <w:numPr>
          <w:ilvl w:val="1"/>
          <w:numId w:val="15"/>
        </w:numPr>
      </w:pPr>
      <w:r>
        <w:t xml:space="preserve">Uncheck the </w:t>
      </w:r>
      <w:r w:rsidR="007E4D46">
        <w:rPr>
          <w:b/>
        </w:rPr>
        <w:t>User must change password at next logon</w:t>
      </w:r>
      <w:r w:rsidR="007E4D46">
        <w:t xml:space="preserve"> option.</w:t>
      </w:r>
    </w:p>
    <w:p w:rsidR="00B323CB" w:rsidRDefault="00B323CB" w:rsidP="008D4BE2">
      <w:pPr>
        <w:numPr>
          <w:ilvl w:val="1"/>
          <w:numId w:val="15"/>
        </w:numPr>
      </w:pPr>
      <w:r>
        <w:t xml:space="preserve">Check the </w:t>
      </w:r>
      <w:r w:rsidR="007E4D46">
        <w:rPr>
          <w:b/>
        </w:rPr>
        <w:t>P</w:t>
      </w:r>
      <w:r w:rsidRPr="007E4D46">
        <w:rPr>
          <w:b/>
        </w:rPr>
        <w:t>assword never e</w:t>
      </w:r>
      <w:del w:id="157" w:author="fhdsjokahf jfdoifj" w:date="2016-09-10T07:24:00Z">
        <w:r w:rsidRPr="007E4D46" w:rsidDel="006865E7">
          <w:rPr>
            <w:b/>
          </w:rPr>
          <w:delText>xp</w:delText>
        </w:r>
      </w:del>
      <w:ins w:id="158" w:author="fhdsjokahf jfdoifj" w:date="2016-09-10T07:24:00Z">
        <w:del w:id="159" w:author="Windows User" w:date="2016-09-11T14:34:00Z">
          <w:r w:rsidR="006865E7" w:rsidDel="00725D02">
            <w:rPr>
              <w:b/>
            </w:rPr>
            <w:delText>10</w:delText>
          </w:r>
        </w:del>
      </w:ins>
      <w:ins w:id="160" w:author="Windows User" w:date="2016-09-11T14:34:00Z">
        <w:r w:rsidR="00725D02">
          <w:rPr>
            <w:b/>
          </w:rPr>
          <w:t>xp</w:t>
        </w:r>
      </w:ins>
      <w:r w:rsidRPr="007E4D46">
        <w:rPr>
          <w:b/>
        </w:rPr>
        <w:t>ires</w:t>
      </w:r>
      <w:r>
        <w:t xml:space="preserve"> option.</w:t>
      </w:r>
    </w:p>
    <w:p w:rsidR="00C242BC" w:rsidRDefault="00C242BC" w:rsidP="008D4BE2">
      <w:pPr>
        <w:numPr>
          <w:ilvl w:val="0"/>
          <w:numId w:val="15"/>
        </w:numPr>
      </w:pPr>
      <w:r>
        <w:t>Create user accounts for the other members of your pod.</w:t>
      </w:r>
    </w:p>
    <w:p w:rsidR="004D6F71" w:rsidRDefault="004D6F71" w:rsidP="004D6F71"/>
    <w:p w:rsidR="00EA6157" w:rsidRDefault="00EA6157" w:rsidP="0021178C">
      <w:pPr>
        <w:pStyle w:val="Heading3"/>
      </w:pPr>
      <w:r>
        <w:lastRenderedPageBreak/>
        <w:t>Remote</w:t>
      </w:r>
      <w:r w:rsidR="00A42BF3">
        <w:t>ly</w:t>
      </w:r>
      <w:r>
        <w:t xml:space="preserve"> </w:t>
      </w:r>
      <w:r w:rsidR="004D6F71">
        <w:t>manag</w:t>
      </w:r>
      <w:r w:rsidR="00DF044C">
        <w:t>ing</w:t>
      </w:r>
      <w:r w:rsidR="002A7C4F">
        <w:t xml:space="preserve"> </w:t>
      </w:r>
      <w:r w:rsidR="00A42BF3">
        <w:t>a c</w:t>
      </w:r>
      <w:r>
        <w:t>o</w:t>
      </w:r>
      <w:r w:rsidR="00A42BF3">
        <w:t>mputer</w:t>
      </w:r>
    </w:p>
    <w:p w:rsidR="00C242BC" w:rsidRDefault="00C242BC" w:rsidP="00C242BC">
      <w:r>
        <w:t>It is possible for</w:t>
      </w:r>
      <w:r w:rsidR="00505555">
        <w:t xml:space="preserve"> one computer to connect to another </w:t>
      </w:r>
      <w:r w:rsidR="007039F3">
        <w:t>to</w:t>
      </w:r>
      <w:r w:rsidR="00505555">
        <w:t xml:space="preserve"> perform </w:t>
      </w:r>
      <w:r w:rsidR="00FE6F24">
        <w:t>local m</w:t>
      </w:r>
      <w:r w:rsidR="007E4D46">
        <w:t>anagement tasks. A few</w:t>
      </w:r>
      <w:r w:rsidR="00505555">
        <w:t xml:space="preserve"> of the</w:t>
      </w:r>
      <w:r w:rsidR="00FE6F24">
        <w:t>se</w:t>
      </w:r>
      <w:r w:rsidR="00505555">
        <w:t xml:space="preserve"> tasks </w:t>
      </w:r>
      <w:r w:rsidR="0083058A">
        <w:t>cannot be used</w:t>
      </w:r>
      <w:r w:rsidR="003F759A">
        <w:t xml:space="preserve"> remotely</w:t>
      </w:r>
      <w:r w:rsidR="00505555">
        <w:t>.</w:t>
      </w:r>
    </w:p>
    <w:p w:rsidR="00505555" w:rsidRDefault="00505555" w:rsidP="00C242BC"/>
    <w:p w:rsidR="00505555" w:rsidRDefault="003F759A" w:rsidP="00C242BC">
      <w:r>
        <w:t xml:space="preserve">On the Windows </w:t>
      </w:r>
      <w:del w:id="161" w:author="fhdsjokahf jfdoifj" w:date="2016-09-10T07:25:00Z">
        <w:r w:rsidDel="006865E7">
          <w:delText>2003</w:delText>
        </w:r>
      </w:del>
      <w:ins w:id="162" w:author="fhdsjokahf jfdoifj" w:date="2016-09-10T07:25:00Z">
        <w:r w:rsidR="006865E7">
          <w:t>2012</w:t>
        </w:r>
      </w:ins>
      <w:r>
        <w:t xml:space="preserve"> server</w:t>
      </w:r>
      <w:r w:rsidR="002A7C4F">
        <w:t>:</w:t>
      </w:r>
    </w:p>
    <w:p w:rsidR="004D6F71" w:rsidRDefault="004D6F71" w:rsidP="00C242BC"/>
    <w:p w:rsidR="002A7C4F" w:rsidRDefault="002A7C4F" w:rsidP="008D4BE2">
      <w:pPr>
        <w:numPr>
          <w:ilvl w:val="0"/>
          <w:numId w:val="16"/>
        </w:numPr>
      </w:pPr>
      <w:r>
        <w:t xml:space="preserve">Open </w:t>
      </w:r>
      <w:r>
        <w:rPr>
          <w:b/>
        </w:rPr>
        <w:t>Start-&gt;Administrative Tools-&gt;Computer Management</w:t>
      </w:r>
      <w:r>
        <w:t>.</w:t>
      </w:r>
    </w:p>
    <w:p w:rsidR="00FE6F24" w:rsidRDefault="00C7721B" w:rsidP="008D4BE2">
      <w:pPr>
        <w:numPr>
          <w:ilvl w:val="0"/>
          <w:numId w:val="16"/>
        </w:numPr>
      </w:pPr>
      <w:r>
        <w:t>Click</w:t>
      </w:r>
      <w:r w:rsidR="003F759A">
        <w:t xml:space="preserve"> </w:t>
      </w:r>
      <w:r w:rsidR="003F759A">
        <w:rPr>
          <w:b/>
        </w:rPr>
        <w:t>Action</w:t>
      </w:r>
      <w:r w:rsidR="003F759A">
        <w:t xml:space="preserve"> </w:t>
      </w:r>
      <w:r>
        <w:t xml:space="preserve">in the menu bar </w:t>
      </w:r>
      <w:r w:rsidR="003F759A">
        <w:t xml:space="preserve">and select </w:t>
      </w:r>
      <w:r w:rsidR="003F759A">
        <w:rPr>
          <w:b/>
        </w:rPr>
        <w:t>Connect to another computer</w:t>
      </w:r>
      <w:r w:rsidR="003F759A">
        <w:t>.</w:t>
      </w:r>
    </w:p>
    <w:p w:rsidR="003F759A" w:rsidRDefault="003F759A" w:rsidP="008D4BE2">
      <w:pPr>
        <w:numPr>
          <w:ilvl w:val="0"/>
          <w:numId w:val="16"/>
        </w:numPr>
      </w:pPr>
      <w:r>
        <w:t xml:space="preserve">Select </w:t>
      </w:r>
      <w:r>
        <w:rPr>
          <w:b/>
        </w:rPr>
        <w:t>Another computer</w:t>
      </w:r>
      <w:r>
        <w:t xml:space="preserve"> and enter </w:t>
      </w:r>
      <w:r>
        <w:rPr>
          <w:b/>
        </w:rPr>
        <w:t>Pod&lt;#&gt;</w:t>
      </w:r>
      <w:del w:id="163" w:author="fhdsjokahf jfdoifj" w:date="2016-09-10T07:24:00Z">
        <w:r w:rsidDel="006865E7">
          <w:rPr>
            <w:b/>
          </w:rPr>
          <w:delText>XP</w:delText>
        </w:r>
      </w:del>
      <w:ins w:id="164" w:author="fhdsjokahf jfdoifj" w:date="2016-09-10T07:24:00Z">
        <w:r w:rsidR="006865E7">
          <w:rPr>
            <w:b/>
          </w:rPr>
          <w:t>10</w:t>
        </w:r>
      </w:ins>
      <w:r>
        <w:t>.</w:t>
      </w:r>
    </w:p>
    <w:p w:rsidR="003F759A" w:rsidRDefault="0083058A" w:rsidP="008D4BE2">
      <w:pPr>
        <w:numPr>
          <w:ilvl w:val="0"/>
          <w:numId w:val="16"/>
        </w:numPr>
      </w:pPr>
      <w:r>
        <w:t xml:space="preserve">Once connected to the </w:t>
      </w:r>
      <w:del w:id="165" w:author="fhdsjokahf jfdoifj" w:date="2016-09-10T07:24:00Z">
        <w:r w:rsidDel="006865E7">
          <w:delText>XP</w:delText>
        </w:r>
      </w:del>
      <w:ins w:id="166" w:author="fhdsjokahf jfdoifj" w:date="2016-09-10T07:24:00Z">
        <w:r w:rsidR="006865E7">
          <w:t>10</w:t>
        </w:r>
      </w:ins>
      <w:r>
        <w:t xml:space="preserve"> workstation, double-click on </w:t>
      </w:r>
      <w:r w:rsidRPr="0083058A">
        <w:rPr>
          <w:b/>
        </w:rPr>
        <w:t>System Tools</w:t>
      </w:r>
      <w:r>
        <w:t>.</w:t>
      </w:r>
    </w:p>
    <w:p w:rsidR="0083058A" w:rsidRDefault="00820EE6" w:rsidP="008D4BE2">
      <w:pPr>
        <w:numPr>
          <w:ilvl w:val="0"/>
          <w:numId w:val="16"/>
        </w:numPr>
      </w:pPr>
      <w:r>
        <w:t xml:space="preserve">Open </w:t>
      </w:r>
      <w:r w:rsidR="002A7C4F">
        <w:rPr>
          <w:b/>
        </w:rPr>
        <w:t xml:space="preserve">Device Manager </w:t>
      </w:r>
      <w:r w:rsidR="002A7C4F">
        <w:t>to confirm the connection.</w:t>
      </w:r>
    </w:p>
    <w:p w:rsidR="00000AB7" w:rsidRDefault="00000AB7" w:rsidP="00000AB7"/>
    <w:p w:rsidR="00000AB7" w:rsidRDefault="00000AB7" w:rsidP="00000AB7"/>
    <w:p w:rsidR="0083085D" w:rsidRDefault="00EA6157" w:rsidP="0021178C">
      <w:pPr>
        <w:pStyle w:val="Heading2"/>
      </w:pPr>
      <w:r>
        <w:t>Elective Tasks</w:t>
      </w:r>
    </w:p>
    <w:p w:rsidR="00DF044C" w:rsidRDefault="00DF044C" w:rsidP="0021178C">
      <w:pPr>
        <w:pStyle w:val="Heading3"/>
      </w:pPr>
      <w:r>
        <w:t>Configuring mail service</w:t>
      </w:r>
    </w:p>
    <w:p w:rsidR="00DF044C" w:rsidRDefault="00DF044C" w:rsidP="00364215">
      <w:r>
        <w:t xml:space="preserve">A typical mail server actually runs two standard services, SMTP and POP3. SMTP is the protocol used to send emails to other computers. When an email is sent, the SMTP server forwards the email to the final recipient’s mail server. When a mail server receives an email for a user, it will store that email in the user’s mailbox. POP3 is the protocol used to retrieve email from the mailbox on the server. </w:t>
      </w:r>
    </w:p>
    <w:p w:rsidR="00DF044C" w:rsidRDefault="00DF044C" w:rsidP="00364215"/>
    <w:p w:rsidR="00DF044C" w:rsidRDefault="00DF044C" w:rsidP="00364215">
      <w:r>
        <w:t xml:space="preserve">Once your mail server is setup, you will have to create a POP3 mailbox for each of the user accounts made for the members of your pod. The passwords for their mailboxes will come from their Active Directory accounts. You can then setup Outlook </w:t>
      </w:r>
      <w:del w:id="167" w:author="Windows User" w:date="2016-09-16T10:31:00Z">
        <w:r w:rsidDel="00BF1AF5">
          <w:delText>exp</w:delText>
        </w:r>
      </w:del>
      <w:ins w:id="168" w:author="fhdsjokahf jfdoifj" w:date="2016-09-10T07:24:00Z">
        <w:del w:id="169" w:author="Windows User" w:date="2016-09-16T10:31:00Z">
          <w:r w:rsidR="006865E7" w:rsidDel="00BF1AF5">
            <w:delText>10</w:delText>
          </w:r>
        </w:del>
      </w:ins>
      <w:del w:id="170" w:author="Windows User" w:date="2016-09-16T10:31:00Z">
        <w:r w:rsidDel="00BF1AF5">
          <w:delText>ress</w:delText>
        </w:r>
      </w:del>
      <w:ins w:id="171" w:author="Windows User" w:date="2016-09-16T10:31:00Z">
        <w:r w:rsidR="00BF1AF5">
          <w:t>2013</w:t>
        </w:r>
      </w:ins>
      <w:r>
        <w:t xml:space="preserve"> on both the Windows </w:t>
      </w:r>
      <w:del w:id="172" w:author="fhdsjokahf jfdoifj" w:date="2016-09-10T07:25:00Z">
        <w:r w:rsidDel="006865E7">
          <w:delText>2003</w:delText>
        </w:r>
      </w:del>
      <w:ins w:id="173" w:author="fhdsjokahf jfdoifj" w:date="2016-09-10T07:25:00Z">
        <w:r w:rsidR="006865E7">
          <w:t>2012</w:t>
        </w:r>
      </w:ins>
      <w:r>
        <w:t xml:space="preserve"> and </w:t>
      </w:r>
      <w:del w:id="174" w:author="fhdsjokahf jfdoifj" w:date="2016-09-10T07:24:00Z">
        <w:r w:rsidDel="006865E7">
          <w:delText>XP</w:delText>
        </w:r>
      </w:del>
      <w:ins w:id="175" w:author="fhdsjokahf jfdoifj" w:date="2016-09-10T07:24:00Z">
        <w:r w:rsidR="006865E7">
          <w:t>10</w:t>
        </w:r>
      </w:ins>
      <w:r>
        <w:t xml:space="preserve"> machines to exchange emails.</w:t>
      </w:r>
    </w:p>
    <w:p w:rsidR="00DF044C" w:rsidRDefault="00DF044C" w:rsidP="00364215"/>
    <w:p w:rsidR="00DF044C" w:rsidRDefault="00DF044C" w:rsidP="00364215">
      <w:r>
        <w:t xml:space="preserve">On the Windows </w:t>
      </w:r>
      <w:del w:id="176" w:author="fhdsjokahf jfdoifj" w:date="2016-09-10T07:25:00Z">
        <w:r w:rsidDel="006865E7">
          <w:delText>2003</w:delText>
        </w:r>
      </w:del>
      <w:ins w:id="177" w:author="fhdsjokahf jfdoifj" w:date="2016-09-10T07:25:00Z">
        <w:r w:rsidR="006865E7">
          <w:t>2012</w:t>
        </w:r>
      </w:ins>
      <w:r>
        <w:t xml:space="preserve"> Server:</w:t>
      </w:r>
    </w:p>
    <w:p w:rsidR="00DF044C" w:rsidRDefault="00DF044C" w:rsidP="00364215"/>
    <w:p w:rsidR="00DF044C" w:rsidRDefault="00DF044C" w:rsidP="008D4BE2">
      <w:pPr>
        <w:numPr>
          <w:ilvl w:val="0"/>
          <w:numId w:val="34"/>
        </w:numPr>
      </w:pPr>
      <w:r>
        <w:t xml:space="preserve">Install the mail server </w:t>
      </w:r>
    </w:p>
    <w:p w:rsidR="00DF044C" w:rsidRDefault="00DF044C" w:rsidP="008D4BE2">
      <w:pPr>
        <w:numPr>
          <w:ilvl w:val="1"/>
          <w:numId w:val="34"/>
        </w:numPr>
      </w:pPr>
      <w:r>
        <w:t xml:space="preserve">Insert the Windows </w:t>
      </w:r>
      <w:del w:id="178" w:author="fhdsjokahf jfdoifj" w:date="2016-09-10T07:25:00Z">
        <w:r w:rsidDel="006865E7">
          <w:delText>2003</w:delText>
        </w:r>
      </w:del>
      <w:ins w:id="179" w:author="fhdsjokahf jfdoifj" w:date="2016-09-10T07:25:00Z">
        <w:r w:rsidR="006865E7">
          <w:t>2012</w:t>
        </w:r>
      </w:ins>
      <w:r>
        <w:t xml:space="preserve"> CD and close the installation menu when it appears.</w:t>
      </w:r>
    </w:p>
    <w:p w:rsidR="00DF044C" w:rsidRDefault="00DF044C" w:rsidP="008D4BE2">
      <w:pPr>
        <w:numPr>
          <w:ilvl w:val="1"/>
          <w:numId w:val="34"/>
        </w:numPr>
      </w:pPr>
      <w:r>
        <w:t xml:space="preserve">Open </w:t>
      </w:r>
      <w:del w:id="180" w:author="Windows User" w:date="2016-09-16T11:10:00Z">
        <w:r w:rsidDel="00954C11">
          <w:rPr>
            <w:b/>
          </w:rPr>
          <w:delText>Start-&gt;Manage Your Server</w:delText>
        </w:r>
      </w:del>
      <w:ins w:id="181" w:author="Windows User" w:date="2016-09-16T11:10:00Z">
        <w:r w:rsidR="00954C11">
          <w:rPr>
            <w:b/>
          </w:rPr>
          <w:t>Server Manager</w:t>
        </w:r>
      </w:ins>
      <w:r>
        <w:rPr>
          <w:b/>
        </w:rPr>
        <w:t>-&gt;Add or remove a role</w:t>
      </w:r>
      <w:r w:rsidRPr="00C24220">
        <w:t xml:space="preserve"> and </w:t>
      </w:r>
      <w:r>
        <w:t xml:space="preserve">select </w:t>
      </w:r>
      <w:del w:id="182" w:author="Windows User" w:date="2016-09-16T11:10:00Z">
        <w:r w:rsidDel="00954C11">
          <w:rPr>
            <w:b/>
          </w:rPr>
          <w:delText>M</w:delText>
        </w:r>
        <w:r w:rsidRPr="008172AE" w:rsidDel="00954C11">
          <w:rPr>
            <w:b/>
          </w:rPr>
          <w:delText xml:space="preserve">ail </w:delText>
        </w:r>
      </w:del>
      <w:ins w:id="183" w:author="Windows User" w:date="2016-09-16T11:10:00Z">
        <w:r w:rsidR="00954C11">
          <w:rPr>
            <w:b/>
          </w:rPr>
          <w:t>SMTP</w:t>
        </w:r>
        <w:r w:rsidR="00954C11" w:rsidRPr="008172AE">
          <w:rPr>
            <w:b/>
          </w:rPr>
          <w:t xml:space="preserve"> </w:t>
        </w:r>
      </w:ins>
      <w:r w:rsidRPr="008172AE">
        <w:rPr>
          <w:b/>
        </w:rPr>
        <w:t>server</w:t>
      </w:r>
      <w:r>
        <w:t>.</w:t>
      </w:r>
    </w:p>
    <w:p w:rsidR="00DF044C" w:rsidRDefault="00DF044C" w:rsidP="008D4BE2">
      <w:pPr>
        <w:numPr>
          <w:ilvl w:val="1"/>
          <w:numId w:val="34"/>
        </w:numPr>
      </w:pPr>
      <w:r>
        <w:t xml:space="preserve">Enter </w:t>
      </w:r>
      <w:r>
        <w:rPr>
          <w:b/>
        </w:rPr>
        <w:t>pod&lt;#&gt;.</w:t>
      </w:r>
      <w:proofErr w:type="spellStart"/>
      <w:r>
        <w:rPr>
          <w:b/>
        </w:rPr>
        <w:t>edu</w:t>
      </w:r>
      <w:proofErr w:type="spellEnd"/>
      <w:r>
        <w:t xml:space="preserve"> as the </w:t>
      </w:r>
      <w:r w:rsidRPr="008172AE">
        <w:rPr>
          <w:b/>
        </w:rPr>
        <w:t>E-mail domain name</w:t>
      </w:r>
      <w:r>
        <w:t>.</w:t>
      </w:r>
    </w:p>
    <w:p w:rsidR="00DF044C" w:rsidRDefault="00DF044C" w:rsidP="008D4BE2">
      <w:pPr>
        <w:numPr>
          <w:ilvl w:val="0"/>
          <w:numId w:val="34"/>
        </w:numPr>
        <w:rPr>
          <w:ins w:id="184" w:author="Windows User" w:date="2016-09-16T10:31:00Z"/>
        </w:rPr>
      </w:pPr>
      <w:r>
        <w:t>Create a POP3 mailbox for your user account.</w:t>
      </w:r>
    </w:p>
    <w:p w:rsidR="00BF1AF5" w:rsidRDefault="00BF1AF5">
      <w:pPr>
        <w:numPr>
          <w:ilvl w:val="1"/>
          <w:numId w:val="34"/>
        </w:numPr>
        <w:pPrChange w:id="185" w:author="Windows User" w:date="2016-09-16T10:31:00Z">
          <w:pPr>
            <w:numPr>
              <w:numId w:val="34"/>
            </w:numPr>
            <w:tabs>
              <w:tab w:val="num" w:pos="720"/>
            </w:tabs>
            <w:ind w:left="720" w:hanging="360"/>
          </w:pPr>
        </w:pPrChange>
      </w:pPr>
      <w:ins w:id="186" w:author="Windows User" w:date="2016-09-16T10:31:00Z">
        <w:r>
          <w:t>NOTE: POP3 NO LONGER EXISTS ON SERVER 2012</w:t>
        </w:r>
      </w:ins>
    </w:p>
    <w:p w:rsidR="00DF044C" w:rsidRDefault="00DF044C" w:rsidP="008D4BE2">
      <w:pPr>
        <w:numPr>
          <w:ilvl w:val="1"/>
          <w:numId w:val="34"/>
        </w:numPr>
      </w:pPr>
      <w:r>
        <w:t xml:space="preserve">Open </w:t>
      </w:r>
      <w:r>
        <w:rPr>
          <w:b/>
        </w:rPr>
        <w:t>Start-&gt;Administrative Tools-&gt;POP3</w:t>
      </w:r>
      <w:r>
        <w:t>.</w:t>
      </w:r>
    </w:p>
    <w:p w:rsidR="00DF044C" w:rsidRDefault="00DF044C" w:rsidP="008D4BE2">
      <w:pPr>
        <w:numPr>
          <w:ilvl w:val="1"/>
          <w:numId w:val="34"/>
        </w:numPr>
      </w:pPr>
      <w:r>
        <w:t xml:space="preserve">Double-click on </w:t>
      </w:r>
      <w:r>
        <w:rPr>
          <w:b/>
        </w:rPr>
        <w:t>Pod&lt;#&gt;Server</w:t>
      </w:r>
      <w:r>
        <w:t xml:space="preserve"> in the left panel.</w:t>
      </w:r>
    </w:p>
    <w:p w:rsidR="00DF044C" w:rsidRDefault="00DF044C" w:rsidP="008D4BE2">
      <w:pPr>
        <w:numPr>
          <w:ilvl w:val="1"/>
          <w:numId w:val="34"/>
        </w:numPr>
      </w:pPr>
      <w:r>
        <w:t xml:space="preserve">Right-click on </w:t>
      </w:r>
      <w:r>
        <w:rPr>
          <w:b/>
        </w:rPr>
        <w:t>Pod&lt;#&gt;.</w:t>
      </w:r>
      <w:proofErr w:type="spellStart"/>
      <w:r>
        <w:rPr>
          <w:b/>
        </w:rPr>
        <w:t>edu</w:t>
      </w:r>
      <w:proofErr w:type="spellEnd"/>
      <w:r>
        <w:t xml:space="preserve"> and select </w:t>
      </w:r>
      <w:r>
        <w:rPr>
          <w:b/>
        </w:rPr>
        <w:t>New</w:t>
      </w:r>
      <w:r>
        <w:t>-&gt;</w:t>
      </w:r>
      <w:r>
        <w:rPr>
          <w:b/>
        </w:rPr>
        <w:t>Mailbox</w:t>
      </w:r>
      <w:r>
        <w:t>.</w:t>
      </w:r>
    </w:p>
    <w:p w:rsidR="00DF044C" w:rsidRDefault="00DF044C" w:rsidP="008D4BE2">
      <w:pPr>
        <w:numPr>
          <w:ilvl w:val="1"/>
          <w:numId w:val="34"/>
        </w:numPr>
      </w:pPr>
      <w:r>
        <w:t xml:space="preserve">Enter the username of the account you created for yourself in the </w:t>
      </w:r>
      <w:r>
        <w:rPr>
          <w:b/>
        </w:rPr>
        <w:t>Name</w:t>
      </w:r>
      <w:r>
        <w:t xml:space="preserve"> field.</w:t>
      </w:r>
    </w:p>
    <w:p w:rsidR="00DF044C" w:rsidRDefault="00DF044C" w:rsidP="008D4BE2">
      <w:pPr>
        <w:numPr>
          <w:ilvl w:val="1"/>
          <w:numId w:val="34"/>
        </w:numPr>
      </w:pPr>
      <w:r>
        <w:t xml:space="preserve">Uncheck </w:t>
      </w:r>
      <w:r>
        <w:rPr>
          <w:b/>
        </w:rPr>
        <w:t>Create associated user for this mailbox</w:t>
      </w:r>
      <w:r>
        <w:t>.</w:t>
      </w:r>
    </w:p>
    <w:p w:rsidR="00DF044C" w:rsidRDefault="00DF044C" w:rsidP="008D4BE2">
      <w:pPr>
        <w:numPr>
          <w:ilvl w:val="0"/>
          <w:numId w:val="34"/>
        </w:numPr>
      </w:pPr>
      <w:r>
        <w:t>Create POP3 mailboxes for the other members of your pod.</w:t>
      </w:r>
    </w:p>
    <w:p w:rsidR="00DF044C" w:rsidRDefault="00DF044C" w:rsidP="00C02040"/>
    <w:p w:rsidR="00DF044C" w:rsidRDefault="00DF044C" w:rsidP="00C02040"/>
    <w:p w:rsidR="00DF044C" w:rsidRDefault="00DF044C" w:rsidP="00C02040">
      <w:r>
        <w:t xml:space="preserve">On both the Windows </w:t>
      </w:r>
      <w:del w:id="187" w:author="fhdsjokahf jfdoifj" w:date="2016-09-10T07:24:00Z">
        <w:r w:rsidDel="006865E7">
          <w:delText>XP</w:delText>
        </w:r>
      </w:del>
      <w:ins w:id="188" w:author="fhdsjokahf jfdoifj" w:date="2016-09-10T07:24:00Z">
        <w:r w:rsidR="006865E7">
          <w:t>10</w:t>
        </w:r>
      </w:ins>
      <w:r>
        <w:t xml:space="preserve"> and </w:t>
      </w:r>
      <w:del w:id="189" w:author="fhdsjokahf jfdoifj" w:date="2016-09-10T07:25:00Z">
        <w:r w:rsidDel="006865E7">
          <w:delText>2003</w:delText>
        </w:r>
      </w:del>
      <w:ins w:id="190" w:author="fhdsjokahf jfdoifj" w:date="2016-09-10T07:25:00Z">
        <w:r w:rsidR="006865E7">
          <w:t>2012</w:t>
        </w:r>
      </w:ins>
      <w:r>
        <w:t xml:space="preserve"> machines:</w:t>
      </w:r>
    </w:p>
    <w:p w:rsidR="00DF044C" w:rsidRDefault="00DF044C" w:rsidP="00C02040"/>
    <w:p w:rsidR="00DF044C" w:rsidRDefault="00DF044C" w:rsidP="008D4BE2">
      <w:pPr>
        <w:numPr>
          <w:ilvl w:val="0"/>
          <w:numId w:val="35"/>
        </w:numPr>
      </w:pPr>
      <w:r>
        <w:t xml:space="preserve">Setup Outlook </w:t>
      </w:r>
      <w:del w:id="191" w:author="Windows User" w:date="2016-09-16T10:30:00Z">
        <w:r w:rsidDel="00BF1AF5">
          <w:delText>Exp</w:delText>
        </w:r>
      </w:del>
      <w:ins w:id="192" w:author="fhdsjokahf jfdoifj" w:date="2016-09-10T07:24:00Z">
        <w:del w:id="193" w:author="Windows User" w:date="2016-09-16T10:30:00Z">
          <w:r w:rsidR="006865E7" w:rsidDel="00BF1AF5">
            <w:delText>10</w:delText>
          </w:r>
        </w:del>
      </w:ins>
      <w:del w:id="194" w:author="Windows User" w:date="2016-09-16T10:30:00Z">
        <w:r w:rsidDel="00BF1AF5">
          <w:delText>ress</w:delText>
        </w:r>
      </w:del>
      <w:ins w:id="195" w:author="Windows User" w:date="2016-09-16T10:30:00Z">
        <w:r w:rsidR="00BF1AF5">
          <w:t>2013</w:t>
        </w:r>
      </w:ins>
      <w:r>
        <w:t xml:space="preserve"> (make sure you use different email accounts for </w:t>
      </w:r>
      <w:del w:id="196" w:author="fhdsjokahf jfdoifj" w:date="2016-09-10T07:24:00Z">
        <w:r w:rsidDel="006865E7">
          <w:delText>XP</w:delText>
        </w:r>
      </w:del>
      <w:ins w:id="197" w:author="fhdsjokahf jfdoifj" w:date="2016-09-10T07:24:00Z">
        <w:r w:rsidR="006865E7">
          <w:t>10</w:t>
        </w:r>
      </w:ins>
      <w:r>
        <w:t xml:space="preserve"> and </w:t>
      </w:r>
      <w:del w:id="198" w:author="fhdsjokahf jfdoifj" w:date="2016-09-10T07:25:00Z">
        <w:r w:rsidDel="006865E7">
          <w:delText>2003</w:delText>
        </w:r>
      </w:del>
      <w:ins w:id="199" w:author="fhdsjokahf jfdoifj" w:date="2016-09-10T07:25:00Z">
        <w:r w:rsidR="006865E7">
          <w:t>2012</w:t>
        </w:r>
      </w:ins>
      <w:r>
        <w:t>).</w:t>
      </w:r>
    </w:p>
    <w:p w:rsidR="00DF044C" w:rsidRDefault="00DF044C" w:rsidP="008D4BE2">
      <w:pPr>
        <w:numPr>
          <w:ilvl w:val="1"/>
          <w:numId w:val="35"/>
        </w:numPr>
      </w:pPr>
      <w:r>
        <w:t xml:space="preserve">Click </w:t>
      </w:r>
      <w:r>
        <w:rPr>
          <w:b/>
        </w:rPr>
        <w:t xml:space="preserve">Start-&gt;All Programs-&gt;Outlook </w:t>
      </w:r>
      <w:del w:id="200" w:author="Windows User" w:date="2016-09-16T11:11:00Z">
        <w:r w:rsidDel="00954C11">
          <w:rPr>
            <w:b/>
          </w:rPr>
          <w:delText>Exp</w:delText>
        </w:r>
      </w:del>
      <w:ins w:id="201" w:author="fhdsjokahf jfdoifj" w:date="2016-09-10T07:24:00Z">
        <w:del w:id="202" w:author="Windows User" w:date="2016-09-16T11:11:00Z">
          <w:r w:rsidR="006865E7" w:rsidDel="00954C11">
            <w:rPr>
              <w:b/>
            </w:rPr>
            <w:delText>10</w:delText>
          </w:r>
        </w:del>
      </w:ins>
      <w:del w:id="203" w:author="Windows User" w:date="2016-09-16T11:11:00Z">
        <w:r w:rsidDel="00954C11">
          <w:rPr>
            <w:b/>
          </w:rPr>
          <w:delText>ress</w:delText>
        </w:r>
      </w:del>
      <w:ins w:id="204" w:author="Windows User" w:date="2016-09-16T11:11:00Z">
        <w:r w:rsidR="00954C11">
          <w:rPr>
            <w:b/>
          </w:rPr>
          <w:t>2013</w:t>
        </w:r>
      </w:ins>
      <w:r>
        <w:t>.</w:t>
      </w:r>
    </w:p>
    <w:p w:rsidR="00DF044C" w:rsidRDefault="00DF044C" w:rsidP="008D4BE2">
      <w:pPr>
        <w:numPr>
          <w:ilvl w:val="1"/>
          <w:numId w:val="35"/>
        </w:numPr>
      </w:pPr>
      <w:r>
        <w:t xml:space="preserve">Set </w:t>
      </w:r>
      <w:r>
        <w:rPr>
          <w:b/>
        </w:rPr>
        <w:t>Display Name</w:t>
      </w:r>
      <w:r>
        <w:t xml:space="preserve"> to your first name.</w:t>
      </w:r>
    </w:p>
    <w:p w:rsidR="00DF044C" w:rsidRPr="003B3815" w:rsidRDefault="00DF044C" w:rsidP="008D4BE2">
      <w:pPr>
        <w:numPr>
          <w:ilvl w:val="1"/>
          <w:numId w:val="35"/>
        </w:numPr>
        <w:rPr>
          <w:b/>
        </w:rPr>
      </w:pPr>
      <w:r>
        <w:t xml:space="preserve">Set the </w:t>
      </w:r>
      <w:r>
        <w:rPr>
          <w:b/>
        </w:rPr>
        <w:t xml:space="preserve">Email </w:t>
      </w:r>
      <w:r>
        <w:t xml:space="preserve">address to </w:t>
      </w:r>
      <w:r w:rsidRPr="003B3815">
        <w:rPr>
          <w:b/>
        </w:rPr>
        <w:t>&lt;your account name&gt;</w:t>
      </w:r>
      <w:r>
        <w:rPr>
          <w:b/>
        </w:rPr>
        <w:t>@pod&lt;#&gt;.</w:t>
      </w:r>
      <w:proofErr w:type="spellStart"/>
      <w:r>
        <w:rPr>
          <w:b/>
        </w:rPr>
        <w:t>edu</w:t>
      </w:r>
      <w:proofErr w:type="spellEnd"/>
      <w:r>
        <w:t>.</w:t>
      </w:r>
    </w:p>
    <w:p w:rsidR="00DF044C" w:rsidRPr="003B3815" w:rsidRDefault="00DF044C" w:rsidP="008D4BE2">
      <w:pPr>
        <w:numPr>
          <w:ilvl w:val="1"/>
          <w:numId w:val="35"/>
        </w:numPr>
        <w:rPr>
          <w:b/>
        </w:rPr>
      </w:pPr>
      <w:r>
        <w:t xml:space="preserve">Use </w:t>
      </w:r>
      <w:r>
        <w:rPr>
          <w:b/>
        </w:rPr>
        <w:t>Pod&lt;#&gt;</w:t>
      </w:r>
      <w:proofErr w:type="spellStart"/>
      <w:r>
        <w:rPr>
          <w:b/>
        </w:rPr>
        <w:t>Server.pod</w:t>
      </w:r>
      <w:proofErr w:type="spellEnd"/>
      <w:r>
        <w:rPr>
          <w:b/>
        </w:rPr>
        <w:t>&lt;#&gt;.</w:t>
      </w:r>
      <w:proofErr w:type="spellStart"/>
      <w:r>
        <w:rPr>
          <w:b/>
        </w:rPr>
        <w:t>edu</w:t>
      </w:r>
      <w:proofErr w:type="spellEnd"/>
      <w:r>
        <w:t xml:space="preserve"> for both the incoming and outgoing servers.</w:t>
      </w:r>
    </w:p>
    <w:p w:rsidR="00DF044C" w:rsidRPr="008E5123" w:rsidRDefault="00DF044C" w:rsidP="008D4BE2">
      <w:pPr>
        <w:numPr>
          <w:ilvl w:val="1"/>
          <w:numId w:val="35"/>
        </w:numPr>
        <w:rPr>
          <w:b/>
        </w:rPr>
      </w:pPr>
      <w:r>
        <w:lastRenderedPageBreak/>
        <w:t xml:space="preserve">Set the account password to </w:t>
      </w:r>
      <w:r>
        <w:rPr>
          <w:b/>
        </w:rPr>
        <w:t>Pod&lt;#&gt;Pod&lt;#&gt;</w:t>
      </w:r>
      <w:r>
        <w:t>.</w:t>
      </w:r>
    </w:p>
    <w:p w:rsidR="00DF044C" w:rsidRPr="008E5123" w:rsidRDefault="00DF044C" w:rsidP="008D4BE2">
      <w:pPr>
        <w:numPr>
          <w:ilvl w:val="1"/>
          <w:numId w:val="35"/>
        </w:numPr>
        <w:rPr>
          <w:b/>
        </w:rPr>
      </w:pPr>
      <w:r>
        <w:t xml:space="preserve">Check </w:t>
      </w:r>
      <w:r>
        <w:rPr>
          <w:b/>
        </w:rPr>
        <w:t>Logon using Secure Password Authentication</w:t>
      </w:r>
      <w:r>
        <w:t>.</w:t>
      </w:r>
    </w:p>
    <w:p w:rsidR="00DF044C" w:rsidRPr="008E5123" w:rsidRDefault="00DF044C" w:rsidP="008D4BE2">
      <w:pPr>
        <w:numPr>
          <w:ilvl w:val="0"/>
          <w:numId w:val="35"/>
        </w:numPr>
        <w:rPr>
          <w:b/>
        </w:rPr>
      </w:pPr>
      <w:r>
        <w:t>Send an email to your teammate on the other Windows machine.</w:t>
      </w:r>
    </w:p>
    <w:p w:rsidR="00DF044C" w:rsidRPr="008E5123" w:rsidRDefault="00DF044C" w:rsidP="008D4BE2">
      <w:pPr>
        <w:numPr>
          <w:ilvl w:val="1"/>
          <w:numId w:val="35"/>
        </w:numPr>
        <w:rPr>
          <w:b/>
        </w:rPr>
      </w:pPr>
      <w:r>
        <w:t xml:space="preserve">Click </w:t>
      </w:r>
      <w:r>
        <w:rPr>
          <w:b/>
        </w:rPr>
        <w:t>Create Email</w:t>
      </w:r>
      <w:r>
        <w:t xml:space="preserve"> and use </w:t>
      </w:r>
      <w:r>
        <w:rPr>
          <w:b/>
        </w:rPr>
        <w:t>&lt;teammate’s name&gt;@pod&lt;#&gt;.</w:t>
      </w:r>
      <w:proofErr w:type="spellStart"/>
      <w:r>
        <w:rPr>
          <w:b/>
        </w:rPr>
        <w:t>edu</w:t>
      </w:r>
      <w:proofErr w:type="spellEnd"/>
      <w:r>
        <w:t xml:space="preserve"> for the “To:” address.</w:t>
      </w:r>
    </w:p>
    <w:p w:rsidR="00DF044C" w:rsidRPr="008E5123" w:rsidRDefault="00DF044C" w:rsidP="008D4BE2">
      <w:pPr>
        <w:numPr>
          <w:ilvl w:val="0"/>
          <w:numId w:val="35"/>
        </w:numPr>
        <w:rPr>
          <w:b/>
        </w:rPr>
      </w:pPr>
      <w:r>
        <w:t>Check your mailbox on the server for received email.</w:t>
      </w:r>
    </w:p>
    <w:p w:rsidR="00DF044C" w:rsidRPr="008E5123" w:rsidRDefault="00DF044C" w:rsidP="008D4BE2">
      <w:pPr>
        <w:numPr>
          <w:ilvl w:val="1"/>
          <w:numId w:val="35"/>
        </w:numPr>
        <w:rPr>
          <w:b/>
        </w:rPr>
      </w:pPr>
      <w:r>
        <w:t xml:space="preserve">Click the </w:t>
      </w:r>
      <w:r>
        <w:rPr>
          <w:b/>
        </w:rPr>
        <w:t>Send/</w:t>
      </w:r>
      <w:proofErr w:type="spellStart"/>
      <w:r>
        <w:rPr>
          <w:b/>
        </w:rPr>
        <w:t>Recv</w:t>
      </w:r>
      <w:proofErr w:type="spellEnd"/>
      <w:r>
        <w:t xml:space="preserve"> button.</w:t>
      </w:r>
    </w:p>
    <w:p w:rsidR="00DF044C" w:rsidRDefault="00DF044C" w:rsidP="008E5123"/>
    <w:p w:rsidR="00DC543B" w:rsidRDefault="00DC543B" w:rsidP="00DC543B">
      <w:pPr>
        <w:pStyle w:val="Heading3"/>
        <w:numPr>
          <w:ilvl w:val="2"/>
          <w:numId w:val="0"/>
        </w:numPr>
        <w:tabs>
          <w:tab w:val="left" w:pos="0"/>
        </w:tabs>
        <w:suppressAutoHyphens/>
      </w:pPr>
      <w:r>
        <w:t>Enabling Linux SSH services</w:t>
      </w:r>
    </w:p>
    <w:p w:rsidR="00DC543B" w:rsidRDefault="00DC543B" w:rsidP="00DC543B">
      <w:pPr>
        <w:tabs>
          <w:tab w:val="left" w:pos="0"/>
        </w:tabs>
        <w:spacing w:before="240" w:after="60"/>
      </w:pPr>
      <w:r>
        <w:t>SSH (Secure Shell) is a remote access protocol that is very popular in the Linux world due to its high security and ease of use. SSH is most commonly used as a way to login to a networked machine, but can do far more than that. It can be used to transfer files over a network, create secure tunnels between two locations, as well as many other things.</w:t>
      </w:r>
    </w:p>
    <w:p w:rsidR="0052447D" w:rsidRDefault="0052447D" w:rsidP="00DC543B"/>
    <w:p w:rsidR="00DC543B" w:rsidRDefault="00DC543B" w:rsidP="00DC543B">
      <w:r>
        <w:t>On the Linux machine:</w:t>
      </w:r>
    </w:p>
    <w:p w:rsidR="00DC543B" w:rsidRDefault="00DC543B" w:rsidP="00DC543B"/>
    <w:p w:rsidR="00DC543B" w:rsidRDefault="00DC543B" w:rsidP="008D4BE2">
      <w:pPr>
        <w:numPr>
          <w:ilvl w:val="0"/>
          <w:numId w:val="64"/>
        </w:numPr>
        <w:tabs>
          <w:tab w:val="left" w:pos="720"/>
        </w:tabs>
        <w:suppressAutoHyphens/>
      </w:pPr>
      <w:r>
        <w:t xml:space="preserve">First install the SSH server </w:t>
      </w:r>
    </w:p>
    <w:p w:rsidR="00DC543B" w:rsidRDefault="00DC543B" w:rsidP="008D4BE2">
      <w:pPr>
        <w:numPr>
          <w:ilvl w:val="1"/>
          <w:numId w:val="64"/>
        </w:numPr>
        <w:tabs>
          <w:tab w:val="left" w:pos="1440"/>
        </w:tabs>
        <w:suppressAutoHyphens/>
        <w:rPr>
          <w:ins w:id="205" w:author="Windows User" w:date="2016-09-19T11:33:00Z"/>
        </w:rPr>
      </w:pPr>
      <w:r>
        <w:t>Open a terminal from the Applications&gt;Accessories menu</w:t>
      </w:r>
    </w:p>
    <w:p w:rsidR="00F34457" w:rsidRPr="00F34457" w:rsidRDefault="00F34457" w:rsidP="008D4BE2">
      <w:pPr>
        <w:numPr>
          <w:ilvl w:val="1"/>
          <w:numId w:val="64"/>
        </w:numPr>
        <w:tabs>
          <w:tab w:val="left" w:pos="1440"/>
        </w:tabs>
        <w:suppressAutoHyphens/>
        <w:rPr>
          <w:b/>
          <w:rPrChange w:id="206" w:author="Windows User" w:date="2016-09-19T11:33:00Z">
            <w:rPr/>
          </w:rPrChange>
        </w:rPr>
      </w:pPr>
      <w:proofErr w:type="spellStart"/>
      <w:ins w:id="207" w:author="Windows User" w:date="2016-09-19T11:33:00Z">
        <w:r w:rsidRPr="00F34457">
          <w:rPr>
            <w:b/>
            <w:rPrChange w:id="208" w:author="Windows User" w:date="2016-09-19T11:33:00Z">
              <w:rPr/>
            </w:rPrChange>
          </w:rPr>
          <w:t>Sudo</w:t>
        </w:r>
        <w:proofErr w:type="spellEnd"/>
        <w:r w:rsidRPr="00F34457">
          <w:rPr>
            <w:b/>
            <w:rPrChange w:id="209" w:author="Windows User" w:date="2016-09-19T11:33:00Z">
              <w:rPr/>
            </w:rPrChange>
          </w:rPr>
          <w:t xml:space="preserve"> apt-get update</w:t>
        </w:r>
      </w:ins>
    </w:p>
    <w:p w:rsidR="00DC543B" w:rsidRDefault="00DC543B" w:rsidP="008D4BE2">
      <w:pPr>
        <w:numPr>
          <w:ilvl w:val="1"/>
          <w:numId w:val="64"/>
        </w:numPr>
        <w:tabs>
          <w:tab w:val="left" w:pos="1440"/>
        </w:tabs>
        <w:suppressAutoHyphens/>
        <w:rPr>
          <w:ins w:id="210" w:author="Windows User" w:date="2016-09-16T11:36:00Z"/>
        </w:rPr>
      </w:pPr>
      <w:proofErr w:type="spellStart"/>
      <w:r>
        <w:rPr>
          <w:b/>
          <w:bCs/>
        </w:rPr>
        <w:t>sudo</w:t>
      </w:r>
      <w:proofErr w:type="spellEnd"/>
      <w:r>
        <w:rPr>
          <w:b/>
          <w:bCs/>
        </w:rPr>
        <w:t xml:space="preserve"> apt-get install </w:t>
      </w:r>
      <w:proofErr w:type="spellStart"/>
      <w:r>
        <w:rPr>
          <w:b/>
          <w:bCs/>
        </w:rPr>
        <w:t>openssh</w:t>
      </w:r>
      <w:proofErr w:type="spellEnd"/>
      <w:r>
        <w:rPr>
          <w:b/>
          <w:bCs/>
        </w:rPr>
        <w:t>-server</w:t>
      </w:r>
      <w:r>
        <w:t>.</w:t>
      </w:r>
    </w:p>
    <w:p w:rsidR="00C0612E" w:rsidDel="00F34457" w:rsidRDefault="00C0612E" w:rsidP="00DC543B">
      <w:pPr>
        <w:rPr>
          <w:del w:id="211" w:author="Windows User" w:date="2016-09-19T11:36:00Z"/>
          <w:b/>
          <w:bCs/>
        </w:rPr>
      </w:pPr>
    </w:p>
    <w:p w:rsidR="00F34457" w:rsidRDefault="00F34457">
      <w:pPr>
        <w:tabs>
          <w:tab w:val="left" w:pos="1440"/>
        </w:tabs>
        <w:suppressAutoHyphens/>
        <w:ind w:left="1440"/>
        <w:rPr>
          <w:ins w:id="212" w:author="Windows User" w:date="2016-09-19T11:36:00Z"/>
        </w:rPr>
        <w:pPrChange w:id="213" w:author="Windows User" w:date="2016-09-19T11:36:00Z">
          <w:pPr>
            <w:numPr>
              <w:ilvl w:val="1"/>
              <w:numId w:val="64"/>
            </w:numPr>
            <w:tabs>
              <w:tab w:val="left" w:pos="1440"/>
            </w:tabs>
            <w:suppressAutoHyphens/>
            <w:ind w:left="1440" w:hanging="360"/>
          </w:pPr>
        </w:pPrChange>
      </w:pPr>
    </w:p>
    <w:p w:rsidR="00DC543B" w:rsidDel="00F34457" w:rsidRDefault="00DC543B" w:rsidP="00DC543B">
      <w:pPr>
        <w:tabs>
          <w:tab w:val="left" w:pos="1440"/>
        </w:tabs>
        <w:ind w:left="720"/>
        <w:rPr>
          <w:del w:id="214" w:author="Windows User" w:date="2016-09-19T11:36:00Z"/>
        </w:rPr>
      </w:pPr>
    </w:p>
    <w:p w:rsidR="00DC543B" w:rsidRDefault="00DC543B" w:rsidP="00DC543B">
      <w:r>
        <w:t xml:space="preserve">Once the service is started, you should be able to use the </w:t>
      </w:r>
      <w:proofErr w:type="spellStart"/>
      <w:r>
        <w:t>PuTTY</w:t>
      </w:r>
      <w:proofErr w:type="spellEnd"/>
      <w:r>
        <w:t xml:space="preserve"> </w:t>
      </w:r>
      <w:proofErr w:type="spellStart"/>
      <w:r>
        <w:t>ssh</w:t>
      </w:r>
      <w:proofErr w:type="spellEnd"/>
      <w:r>
        <w:t xml:space="preserve"> client on Windows </w:t>
      </w:r>
      <w:del w:id="215" w:author="fhdsjokahf jfdoifj" w:date="2016-09-10T07:24:00Z">
        <w:r w:rsidDel="006865E7">
          <w:delText>XP</w:delText>
        </w:r>
      </w:del>
      <w:ins w:id="216" w:author="fhdsjokahf jfdoifj" w:date="2016-09-10T07:24:00Z">
        <w:r w:rsidR="006865E7">
          <w:t>10</w:t>
        </w:r>
      </w:ins>
      <w:r>
        <w:t xml:space="preserve"> to remotely access the Linux command prompt. </w:t>
      </w:r>
    </w:p>
    <w:p w:rsidR="00DC543B" w:rsidRDefault="00DC543B" w:rsidP="00DC543B"/>
    <w:p w:rsidR="00DC543B" w:rsidRDefault="00DC543B" w:rsidP="00DC543B">
      <w:r>
        <w:t xml:space="preserve">On the Windows </w:t>
      </w:r>
      <w:del w:id="217" w:author="fhdsjokahf jfdoifj" w:date="2016-09-10T07:24:00Z">
        <w:r w:rsidDel="006865E7">
          <w:delText>XP</w:delText>
        </w:r>
      </w:del>
      <w:ins w:id="218" w:author="fhdsjokahf jfdoifj" w:date="2016-09-10T07:24:00Z">
        <w:r w:rsidR="006865E7">
          <w:t>10</w:t>
        </w:r>
      </w:ins>
      <w:r>
        <w:t xml:space="preserve"> workstation:</w:t>
      </w:r>
    </w:p>
    <w:p w:rsidR="00DC543B" w:rsidRDefault="00DC543B" w:rsidP="00DC543B"/>
    <w:p w:rsidR="00DC543B" w:rsidRDefault="00DC543B" w:rsidP="008D4BE2">
      <w:pPr>
        <w:numPr>
          <w:ilvl w:val="0"/>
          <w:numId w:val="65"/>
        </w:numPr>
        <w:tabs>
          <w:tab w:val="left" w:pos="720"/>
        </w:tabs>
        <w:suppressAutoHyphens/>
      </w:pPr>
      <w:r>
        <w:t xml:space="preserve">Download </w:t>
      </w:r>
      <w:proofErr w:type="spellStart"/>
      <w:r>
        <w:t>PuTTY</w:t>
      </w:r>
      <w:proofErr w:type="spellEnd"/>
      <w:r>
        <w:t xml:space="preserve"> from this website http://www.chiark.greenend.org.uk/~sgtatham/putty/download.html</w:t>
      </w:r>
    </w:p>
    <w:p w:rsidR="00DC543B" w:rsidRDefault="00DC543B" w:rsidP="008D4BE2">
      <w:pPr>
        <w:numPr>
          <w:ilvl w:val="0"/>
          <w:numId w:val="65"/>
        </w:numPr>
        <w:tabs>
          <w:tab w:val="left" w:pos="720"/>
        </w:tabs>
        <w:suppressAutoHyphens/>
      </w:pPr>
      <w:r>
        <w:t xml:space="preserve">Open </w:t>
      </w:r>
      <w:proofErr w:type="spellStart"/>
      <w:r>
        <w:t>PuTTY</w:t>
      </w:r>
      <w:proofErr w:type="spellEnd"/>
      <w:r>
        <w:t xml:space="preserve"> .</w:t>
      </w:r>
    </w:p>
    <w:p w:rsidR="00DC543B" w:rsidRDefault="00DC543B" w:rsidP="008D4BE2">
      <w:pPr>
        <w:numPr>
          <w:ilvl w:val="1"/>
          <w:numId w:val="65"/>
        </w:numPr>
        <w:tabs>
          <w:tab w:val="left" w:pos="1440"/>
        </w:tabs>
        <w:suppressAutoHyphens/>
      </w:pPr>
      <w:r>
        <w:t xml:space="preserve">put </w:t>
      </w:r>
      <w:r>
        <w:rPr>
          <w:b/>
          <w:bCs/>
        </w:rPr>
        <w:t>pod&lt;#&gt;</w:t>
      </w:r>
      <w:proofErr w:type="spellStart"/>
      <w:r>
        <w:rPr>
          <w:b/>
          <w:bCs/>
        </w:rPr>
        <w:t>linux</w:t>
      </w:r>
      <w:proofErr w:type="spellEnd"/>
      <w:r>
        <w:t xml:space="preserve"> in the hostname field</w:t>
      </w:r>
    </w:p>
    <w:p w:rsidR="00DC543B" w:rsidRDefault="00DC543B" w:rsidP="008D4BE2">
      <w:pPr>
        <w:numPr>
          <w:ilvl w:val="1"/>
          <w:numId w:val="65"/>
        </w:numPr>
        <w:tabs>
          <w:tab w:val="left" w:pos="1440"/>
        </w:tabs>
        <w:suppressAutoHyphens/>
      </w:pPr>
      <w:r>
        <w:t xml:space="preserve">Click </w:t>
      </w:r>
      <w:r>
        <w:rPr>
          <w:b/>
          <w:bCs/>
        </w:rPr>
        <w:t>Open</w:t>
      </w:r>
      <w:r>
        <w:t>.</w:t>
      </w:r>
    </w:p>
    <w:p w:rsidR="00DC543B" w:rsidRDefault="00DC543B" w:rsidP="008D4BE2">
      <w:pPr>
        <w:numPr>
          <w:ilvl w:val="1"/>
          <w:numId w:val="65"/>
        </w:numPr>
        <w:tabs>
          <w:tab w:val="left" w:pos="1440"/>
        </w:tabs>
        <w:suppressAutoHyphens/>
      </w:pPr>
      <w:r>
        <w:t xml:space="preserve">Enter </w:t>
      </w:r>
      <w:r>
        <w:rPr>
          <w:b/>
          <w:bCs/>
        </w:rPr>
        <w:t>pod&lt;#&gt;user</w:t>
      </w:r>
      <w:r>
        <w:t xml:space="preserve"> as the username</w:t>
      </w:r>
    </w:p>
    <w:p w:rsidR="00DC543B" w:rsidRDefault="00DC543B" w:rsidP="008D4BE2">
      <w:pPr>
        <w:numPr>
          <w:ilvl w:val="1"/>
          <w:numId w:val="65"/>
        </w:numPr>
        <w:tabs>
          <w:tab w:val="left" w:pos="1440"/>
        </w:tabs>
        <w:suppressAutoHyphens/>
      </w:pPr>
      <w:r>
        <w:t xml:space="preserve"> Enter your password.</w:t>
      </w:r>
    </w:p>
    <w:p w:rsidR="00DC543B" w:rsidRDefault="00DC543B" w:rsidP="008D4BE2">
      <w:pPr>
        <w:numPr>
          <w:ilvl w:val="1"/>
          <w:numId w:val="65"/>
        </w:numPr>
        <w:tabs>
          <w:tab w:val="left" w:pos="1440"/>
        </w:tabs>
        <w:suppressAutoHyphens/>
        <w:rPr>
          <w:b/>
          <w:bCs/>
        </w:rPr>
      </w:pPr>
      <w:r>
        <w:rPr>
          <w:b/>
          <w:bCs/>
        </w:rPr>
        <w:t>cd /</w:t>
      </w:r>
    </w:p>
    <w:p w:rsidR="00DC543B" w:rsidRDefault="00DC543B" w:rsidP="008D4BE2">
      <w:pPr>
        <w:numPr>
          <w:ilvl w:val="1"/>
          <w:numId w:val="65"/>
        </w:numPr>
        <w:tabs>
          <w:tab w:val="left" w:pos="1440"/>
        </w:tabs>
        <w:suppressAutoHyphens/>
      </w:pPr>
      <w:r>
        <w:t xml:space="preserve"> </w:t>
      </w:r>
      <w:r>
        <w:rPr>
          <w:b/>
        </w:rPr>
        <w:t>ls</w:t>
      </w:r>
      <w:r>
        <w:t xml:space="preserve">    (list the files in the current directory)</w:t>
      </w:r>
    </w:p>
    <w:p w:rsidR="00DC543B" w:rsidRDefault="00DC543B" w:rsidP="008D4BE2">
      <w:pPr>
        <w:numPr>
          <w:ilvl w:val="1"/>
          <w:numId w:val="65"/>
        </w:numPr>
        <w:tabs>
          <w:tab w:val="left" w:pos="1440"/>
        </w:tabs>
        <w:suppressAutoHyphens/>
      </w:pPr>
      <w:r>
        <w:t xml:space="preserve"> </w:t>
      </w:r>
      <w:r>
        <w:rPr>
          <w:b/>
        </w:rPr>
        <w:t>exit</w:t>
      </w:r>
      <w:r>
        <w:t xml:space="preserve">   (close the </w:t>
      </w:r>
      <w:proofErr w:type="spellStart"/>
      <w:r>
        <w:t>ssh</w:t>
      </w:r>
      <w:proofErr w:type="spellEnd"/>
      <w:r>
        <w:t xml:space="preserve"> connection)</w:t>
      </w:r>
    </w:p>
    <w:p w:rsidR="00DC543B" w:rsidRDefault="00DC543B" w:rsidP="00DC543B">
      <w:pPr>
        <w:tabs>
          <w:tab w:val="left" w:pos="1440"/>
        </w:tabs>
        <w:ind w:left="720"/>
      </w:pPr>
      <w:r>
        <w:t xml:space="preserve">Note: You can </w:t>
      </w:r>
      <w:proofErr w:type="spellStart"/>
      <w:r w:rsidR="00A21BE4">
        <w:t>ssh</w:t>
      </w:r>
      <w:proofErr w:type="spellEnd"/>
      <w:r>
        <w:t xml:space="preserve"> to Linux machines in other pods that have SSH service enabled.</w:t>
      </w:r>
    </w:p>
    <w:p w:rsidR="00DC543B" w:rsidRDefault="00DC543B" w:rsidP="00DC543B">
      <w:pPr>
        <w:tabs>
          <w:tab w:val="left" w:pos="1440"/>
        </w:tabs>
        <w:ind w:left="720"/>
      </w:pPr>
    </w:p>
    <w:p w:rsidR="00DC543B" w:rsidRDefault="00DC543B" w:rsidP="00DC543B"/>
    <w:p w:rsidR="00DC543B" w:rsidRDefault="00DC543B" w:rsidP="00DC543B">
      <w:pPr>
        <w:pStyle w:val="Heading3"/>
        <w:numPr>
          <w:ilvl w:val="2"/>
          <w:numId w:val="0"/>
        </w:numPr>
        <w:tabs>
          <w:tab w:val="left" w:pos="0"/>
        </w:tabs>
        <w:suppressAutoHyphens/>
      </w:pPr>
      <w:r>
        <w:t>Accessing a shared folder from Linux</w:t>
      </w:r>
    </w:p>
    <w:p w:rsidR="00DC543B" w:rsidRDefault="00DC543B" w:rsidP="00DC543B">
      <w:r>
        <w:t xml:space="preserve">Linux has several ways of accessing a folder shared from a Windows machine, including a command-line tool called </w:t>
      </w:r>
      <w:proofErr w:type="spellStart"/>
      <w:r>
        <w:rPr>
          <w:b/>
        </w:rPr>
        <w:t>smbclient</w:t>
      </w:r>
      <w:proofErr w:type="spellEnd"/>
      <w:r>
        <w:t xml:space="preserve">. To access a shared folder with </w:t>
      </w:r>
      <w:proofErr w:type="spellStart"/>
      <w:r>
        <w:t>smbclient</w:t>
      </w:r>
      <w:proofErr w:type="spellEnd"/>
      <w:r>
        <w:t xml:space="preserve">, you must provide the service name (//server-name/folder-name), a password to access the server, and the name of a user who has access to the share. Once </w:t>
      </w:r>
      <w:proofErr w:type="spellStart"/>
      <w:r>
        <w:t>smbclient</w:t>
      </w:r>
      <w:proofErr w:type="spellEnd"/>
      <w:r>
        <w:t xml:space="preserve"> is connected, it functions very much like an FTP client. It has the commands </w:t>
      </w:r>
      <w:r>
        <w:rPr>
          <w:b/>
        </w:rPr>
        <w:t>get</w:t>
      </w:r>
      <w:r>
        <w:t xml:space="preserve"> (download), </w:t>
      </w:r>
      <w:r>
        <w:rPr>
          <w:b/>
        </w:rPr>
        <w:t>put</w:t>
      </w:r>
      <w:r>
        <w:t xml:space="preserve"> (upload), and </w:t>
      </w:r>
      <w:r>
        <w:rPr>
          <w:b/>
        </w:rPr>
        <w:t>ls</w:t>
      </w:r>
      <w:r>
        <w:t xml:space="preserve"> (list files). </w:t>
      </w:r>
    </w:p>
    <w:p w:rsidR="00DC543B" w:rsidRDefault="00DC543B" w:rsidP="00DC543B"/>
    <w:p w:rsidR="00DC543B" w:rsidRDefault="00DC543B" w:rsidP="00DC543B">
      <w:r>
        <w:t>On the Linux machine:</w:t>
      </w:r>
    </w:p>
    <w:p w:rsidR="00DC543B" w:rsidRDefault="00DC543B" w:rsidP="00DC543B"/>
    <w:p w:rsidR="00DC543B" w:rsidRDefault="00DC543B" w:rsidP="008D4BE2">
      <w:pPr>
        <w:numPr>
          <w:ilvl w:val="0"/>
          <w:numId w:val="63"/>
        </w:numPr>
        <w:tabs>
          <w:tab w:val="left" w:pos="720"/>
        </w:tabs>
        <w:suppressAutoHyphens/>
      </w:pPr>
      <w:proofErr w:type="spellStart"/>
      <w:r>
        <w:rPr>
          <w:b/>
          <w:bCs/>
        </w:rPr>
        <w:t>smbclient</w:t>
      </w:r>
      <w:proofErr w:type="spellEnd"/>
      <w:r>
        <w:rPr>
          <w:b/>
          <w:bCs/>
        </w:rPr>
        <w:t xml:space="preserve"> </w:t>
      </w:r>
      <w:r>
        <w:t>is part of samba, so let's install samba</w:t>
      </w:r>
    </w:p>
    <w:p w:rsidR="00DC543B" w:rsidRDefault="00DC543B" w:rsidP="008D4BE2">
      <w:pPr>
        <w:numPr>
          <w:ilvl w:val="1"/>
          <w:numId w:val="63"/>
        </w:numPr>
        <w:tabs>
          <w:tab w:val="left" w:pos="1440"/>
        </w:tabs>
        <w:suppressAutoHyphens/>
        <w:rPr>
          <w:b/>
          <w:bCs/>
        </w:rPr>
      </w:pPr>
      <w:proofErr w:type="spellStart"/>
      <w:r>
        <w:rPr>
          <w:b/>
          <w:bCs/>
        </w:rPr>
        <w:lastRenderedPageBreak/>
        <w:t>sudo</w:t>
      </w:r>
      <w:proofErr w:type="spellEnd"/>
      <w:r>
        <w:rPr>
          <w:b/>
          <w:bCs/>
        </w:rPr>
        <w:t xml:space="preserve"> apt-get install samba</w:t>
      </w:r>
    </w:p>
    <w:p w:rsidR="00DC543B" w:rsidRDefault="00DC543B" w:rsidP="008D4BE2">
      <w:pPr>
        <w:numPr>
          <w:ilvl w:val="0"/>
          <w:numId w:val="63"/>
        </w:numPr>
        <w:tabs>
          <w:tab w:val="left" w:pos="720"/>
        </w:tabs>
        <w:suppressAutoHyphens/>
      </w:pPr>
      <w:r>
        <w:t>Access the shared folder on the Windows server as the Administrator user.</w:t>
      </w:r>
    </w:p>
    <w:p w:rsidR="00DC543B" w:rsidRDefault="00DC543B" w:rsidP="008D4BE2">
      <w:pPr>
        <w:numPr>
          <w:ilvl w:val="1"/>
          <w:numId w:val="63"/>
        </w:numPr>
        <w:tabs>
          <w:tab w:val="left" w:pos="1440"/>
        </w:tabs>
        <w:suppressAutoHyphens/>
        <w:rPr>
          <w:b/>
        </w:rPr>
      </w:pPr>
      <w:proofErr w:type="spellStart"/>
      <w:r>
        <w:rPr>
          <w:b/>
        </w:rPr>
        <w:t>smbclient</w:t>
      </w:r>
      <w:proofErr w:type="spellEnd"/>
      <w:r>
        <w:rPr>
          <w:b/>
        </w:rPr>
        <w:t xml:space="preserve">   //Pod&lt;#&gt;Server/Shared   pod&lt;#&gt;pod&lt;#&gt;   -U Administrator</w:t>
      </w:r>
    </w:p>
    <w:p w:rsidR="00DC543B" w:rsidRDefault="00DC543B" w:rsidP="008D4BE2">
      <w:pPr>
        <w:numPr>
          <w:ilvl w:val="1"/>
          <w:numId w:val="63"/>
        </w:numPr>
        <w:tabs>
          <w:tab w:val="left" w:pos="1440"/>
        </w:tabs>
        <w:suppressAutoHyphens/>
      </w:pPr>
      <w:r>
        <w:t xml:space="preserve">List the files in the remotely shared directory with </w:t>
      </w:r>
      <w:r>
        <w:rPr>
          <w:b/>
        </w:rPr>
        <w:t>ls</w:t>
      </w:r>
      <w:r>
        <w:t>.</w:t>
      </w:r>
    </w:p>
    <w:p w:rsidR="00DC543B" w:rsidRDefault="00DC543B" w:rsidP="008D4BE2">
      <w:pPr>
        <w:numPr>
          <w:ilvl w:val="1"/>
          <w:numId w:val="63"/>
        </w:numPr>
        <w:tabs>
          <w:tab w:val="left" w:pos="1440"/>
        </w:tabs>
        <w:suppressAutoHyphens/>
      </w:pPr>
      <w:r>
        <w:t xml:space="preserve">Download the pod&lt;#&gt;.txt file with </w:t>
      </w:r>
      <w:r>
        <w:rPr>
          <w:b/>
        </w:rPr>
        <w:t>get pod&lt;#&gt;.txt</w:t>
      </w:r>
      <w:r>
        <w:t>.</w:t>
      </w:r>
    </w:p>
    <w:p w:rsidR="00DC543B" w:rsidRDefault="00DC543B" w:rsidP="008D4BE2">
      <w:pPr>
        <w:numPr>
          <w:ilvl w:val="1"/>
          <w:numId w:val="63"/>
        </w:numPr>
        <w:tabs>
          <w:tab w:val="left" w:pos="1440"/>
        </w:tabs>
        <w:suppressAutoHyphens/>
      </w:pPr>
      <w:r>
        <w:t xml:space="preserve">Exit </w:t>
      </w:r>
      <w:proofErr w:type="spellStart"/>
      <w:r>
        <w:t>smbclient</w:t>
      </w:r>
      <w:proofErr w:type="spellEnd"/>
      <w:r>
        <w:t xml:space="preserve"> with </w:t>
      </w:r>
      <w:r>
        <w:rPr>
          <w:b/>
        </w:rPr>
        <w:t>quit</w:t>
      </w:r>
      <w:r>
        <w:t>.</w:t>
      </w:r>
    </w:p>
    <w:p w:rsidR="00DC543B" w:rsidRDefault="00DC543B" w:rsidP="008D4BE2">
      <w:pPr>
        <w:numPr>
          <w:ilvl w:val="1"/>
          <w:numId w:val="63"/>
        </w:numPr>
        <w:tabs>
          <w:tab w:val="left" w:pos="1440"/>
        </w:tabs>
        <w:suppressAutoHyphens/>
      </w:pPr>
      <w:r>
        <w:t xml:space="preserve">Use </w:t>
      </w:r>
      <w:r>
        <w:rPr>
          <w:b/>
        </w:rPr>
        <w:t>ls</w:t>
      </w:r>
      <w:r>
        <w:t xml:space="preserve"> to verify that the file was downloaded to the local machine.</w:t>
      </w:r>
    </w:p>
    <w:p w:rsidR="00DF044C" w:rsidRDefault="00DF044C" w:rsidP="0021178C">
      <w:pPr>
        <w:pStyle w:val="Heading3"/>
      </w:pPr>
      <w:r>
        <w:t>Installing the IIS web server</w:t>
      </w:r>
    </w:p>
    <w:p w:rsidR="00DF044C" w:rsidRPr="0040489B" w:rsidRDefault="00DF044C" w:rsidP="006052C1">
      <w:pPr>
        <w:rPr>
          <w:b/>
        </w:rPr>
      </w:pPr>
      <w:r>
        <w:t xml:space="preserve">When first installed, the IIS web server has a default website already pre-configured. The default website’s home folder is C:\Inetpub\wwwroot. This is where the web server will look for web pages for the website. When you access a website and don’t specify a particular web page, the IIS web server will automatically attempt to display the </w:t>
      </w:r>
      <w:r>
        <w:rPr>
          <w:i/>
        </w:rPr>
        <w:t>index.htm</w:t>
      </w:r>
      <w:r>
        <w:t xml:space="preserve"> file, which usually contains the home page for the website (note that all non-Windows web servers use index.html). Although no additional configuration will be required for this task, the web server can be managed from Start-&gt;Administrative Tools-&gt;Internet Information Services.</w:t>
      </w:r>
    </w:p>
    <w:p w:rsidR="00DF044C" w:rsidRDefault="00DF044C" w:rsidP="006052C1"/>
    <w:p w:rsidR="00DF044C" w:rsidRDefault="00DF044C" w:rsidP="006052C1">
      <w:r>
        <w:t xml:space="preserve">On the Windows </w:t>
      </w:r>
      <w:del w:id="219" w:author="fhdsjokahf jfdoifj" w:date="2016-09-10T07:25:00Z">
        <w:r w:rsidDel="006865E7">
          <w:delText>2003</w:delText>
        </w:r>
      </w:del>
      <w:ins w:id="220" w:author="fhdsjokahf jfdoifj" w:date="2016-09-10T07:25:00Z">
        <w:r w:rsidR="006865E7">
          <w:t>2012</w:t>
        </w:r>
      </w:ins>
      <w:r>
        <w:t xml:space="preserve"> server:</w:t>
      </w:r>
    </w:p>
    <w:p w:rsidR="00DF044C" w:rsidRDefault="00DF044C" w:rsidP="006052C1"/>
    <w:p w:rsidR="00DF044C" w:rsidRDefault="00DF044C" w:rsidP="008D4BE2">
      <w:pPr>
        <w:numPr>
          <w:ilvl w:val="0"/>
          <w:numId w:val="38"/>
        </w:numPr>
      </w:pPr>
      <w:r>
        <w:t xml:space="preserve">Insert the Windows </w:t>
      </w:r>
      <w:del w:id="221" w:author="fhdsjokahf jfdoifj" w:date="2016-09-10T07:25:00Z">
        <w:r w:rsidDel="006865E7">
          <w:delText>2003</w:delText>
        </w:r>
      </w:del>
      <w:ins w:id="222" w:author="fhdsjokahf jfdoifj" w:date="2016-09-10T07:25:00Z">
        <w:r w:rsidR="006865E7">
          <w:t>2012</w:t>
        </w:r>
      </w:ins>
      <w:r>
        <w:t xml:space="preserve"> CD and close the installation menu when it appears.</w:t>
      </w:r>
    </w:p>
    <w:p w:rsidR="00DF044C" w:rsidRPr="00C24220" w:rsidRDefault="00DF044C" w:rsidP="008D4BE2">
      <w:pPr>
        <w:numPr>
          <w:ilvl w:val="0"/>
          <w:numId w:val="38"/>
        </w:numPr>
        <w:rPr>
          <w:b/>
        </w:rPr>
      </w:pPr>
      <w:r>
        <w:t xml:space="preserve">Open </w:t>
      </w:r>
      <w:r>
        <w:rPr>
          <w:b/>
        </w:rPr>
        <w:t>Start-&gt;Manage Your Server-&gt;Add or remove a role</w:t>
      </w:r>
      <w:r>
        <w:t xml:space="preserve"> and select </w:t>
      </w:r>
      <w:r w:rsidRPr="00C24220">
        <w:rPr>
          <w:b/>
        </w:rPr>
        <w:t xml:space="preserve">Application </w:t>
      </w:r>
      <w:r>
        <w:rPr>
          <w:b/>
        </w:rPr>
        <w:t>Server</w:t>
      </w:r>
      <w:r>
        <w:t>.</w:t>
      </w:r>
    </w:p>
    <w:p w:rsidR="00DF044C" w:rsidRPr="0082205D" w:rsidRDefault="00DF044C" w:rsidP="008D4BE2">
      <w:pPr>
        <w:numPr>
          <w:ilvl w:val="0"/>
          <w:numId w:val="38"/>
        </w:numPr>
        <w:rPr>
          <w:b/>
        </w:rPr>
      </w:pPr>
      <w:r>
        <w:t>Create a simple web page for your pod.</w:t>
      </w:r>
    </w:p>
    <w:p w:rsidR="00DF044C" w:rsidRPr="0082205D" w:rsidRDefault="00DF044C" w:rsidP="008D4BE2">
      <w:pPr>
        <w:numPr>
          <w:ilvl w:val="1"/>
          <w:numId w:val="38"/>
        </w:numPr>
        <w:rPr>
          <w:b/>
        </w:rPr>
      </w:pPr>
      <w:r>
        <w:t xml:space="preserve">Open </w:t>
      </w:r>
      <w:r>
        <w:rPr>
          <w:b/>
        </w:rPr>
        <w:t>Start-&gt;My Computer-&gt;Local Disk (C:)-&gt;</w:t>
      </w:r>
      <w:proofErr w:type="spellStart"/>
      <w:r>
        <w:rPr>
          <w:b/>
        </w:rPr>
        <w:t>Inetpub</w:t>
      </w:r>
      <w:proofErr w:type="spellEnd"/>
      <w:r>
        <w:rPr>
          <w:b/>
        </w:rPr>
        <w:t>-&gt;</w:t>
      </w:r>
      <w:proofErr w:type="spellStart"/>
      <w:r>
        <w:rPr>
          <w:b/>
        </w:rPr>
        <w:t>wwwroot</w:t>
      </w:r>
      <w:proofErr w:type="spellEnd"/>
      <w:r>
        <w:t>.</w:t>
      </w:r>
    </w:p>
    <w:p w:rsidR="00DF044C" w:rsidRDefault="00DF044C" w:rsidP="008D4BE2">
      <w:pPr>
        <w:numPr>
          <w:ilvl w:val="1"/>
          <w:numId w:val="38"/>
        </w:numPr>
      </w:pPr>
      <w:r>
        <w:t xml:space="preserve">Click </w:t>
      </w:r>
      <w:r>
        <w:rPr>
          <w:b/>
        </w:rPr>
        <w:t>File-&gt;New-&gt;Text Document</w:t>
      </w:r>
      <w:r>
        <w:t>.</w:t>
      </w:r>
    </w:p>
    <w:p w:rsidR="00DF044C" w:rsidRDefault="00DF044C" w:rsidP="008D4BE2">
      <w:pPr>
        <w:numPr>
          <w:ilvl w:val="1"/>
          <w:numId w:val="38"/>
        </w:numPr>
      </w:pPr>
      <w:r>
        <w:t xml:space="preserve">Change the name to </w:t>
      </w:r>
      <w:r>
        <w:rPr>
          <w:b/>
        </w:rPr>
        <w:t>index.htm</w:t>
      </w:r>
      <w:r>
        <w:t xml:space="preserve"> (ignore the warning about the file extension).</w:t>
      </w:r>
    </w:p>
    <w:p w:rsidR="00DF044C" w:rsidRDefault="00DF044C" w:rsidP="008D4BE2">
      <w:pPr>
        <w:numPr>
          <w:ilvl w:val="1"/>
          <w:numId w:val="38"/>
        </w:numPr>
      </w:pPr>
      <w:r>
        <w:t xml:space="preserve">Right-click on </w:t>
      </w:r>
      <w:r>
        <w:rPr>
          <w:b/>
        </w:rPr>
        <w:t>index.htm</w:t>
      </w:r>
      <w:r>
        <w:t xml:space="preserve"> and type a message (you may use any HTML tags).</w:t>
      </w:r>
    </w:p>
    <w:p w:rsidR="00DF044C" w:rsidRDefault="00DF044C" w:rsidP="009D136D">
      <w:pPr>
        <w:ind w:left="360"/>
      </w:pPr>
    </w:p>
    <w:p w:rsidR="00DF044C" w:rsidRDefault="00DF044C" w:rsidP="009D136D">
      <w:pPr>
        <w:ind w:left="360"/>
      </w:pPr>
      <w:r>
        <w:t xml:space="preserve">On the Windows </w:t>
      </w:r>
      <w:del w:id="223" w:author="fhdsjokahf jfdoifj" w:date="2016-09-10T07:24:00Z">
        <w:r w:rsidDel="006865E7">
          <w:delText>XP</w:delText>
        </w:r>
      </w:del>
      <w:ins w:id="224" w:author="fhdsjokahf jfdoifj" w:date="2016-09-10T07:24:00Z">
        <w:r w:rsidR="006865E7">
          <w:t>10</w:t>
        </w:r>
      </w:ins>
      <w:r>
        <w:t xml:space="preserve"> workstation:</w:t>
      </w:r>
    </w:p>
    <w:p w:rsidR="00DF044C" w:rsidRDefault="00DF044C" w:rsidP="009D136D">
      <w:pPr>
        <w:ind w:left="360"/>
      </w:pPr>
    </w:p>
    <w:p w:rsidR="00DF044C" w:rsidRDefault="00DF044C" w:rsidP="008D4BE2">
      <w:pPr>
        <w:numPr>
          <w:ilvl w:val="0"/>
          <w:numId w:val="39"/>
        </w:numPr>
      </w:pPr>
      <w:r>
        <w:t xml:space="preserve">Open </w:t>
      </w:r>
      <w:r>
        <w:rPr>
          <w:b/>
        </w:rPr>
        <w:t>Start-&gt;Internet E</w:t>
      </w:r>
      <w:del w:id="225" w:author="fhdsjokahf jfdoifj" w:date="2016-09-10T07:24:00Z">
        <w:r w:rsidDel="006865E7">
          <w:rPr>
            <w:b/>
          </w:rPr>
          <w:delText>xp</w:delText>
        </w:r>
      </w:del>
      <w:ins w:id="226" w:author="fhdsjokahf jfdoifj" w:date="2016-09-10T07:24:00Z">
        <w:r w:rsidR="006865E7">
          <w:rPr>
            <w:b/>
          </w:rPr>
          <w:t>10</w:t>
        </w:r>
      </w:ins>
      <w:r>
        <w:rPr>
          <w:b/>
        </w:rPr>
        <w:t>lorer</w:t>
      </w:r>
      <w:r>
        <w:t>.</w:t>
      </w:r>
    </w:p>
    <w:p w:rsidR="00DF044C" w:rsidRDefault="00DF044C" w:rsidP="008D4BE2">
      <w:pPr>
        <w:numPr>
          <w:ilvl w:val="0"/>
          <w:numId w:val="39"/>
        </w:numPr>
      </w:pPr>
      <w:r>
        <w:t xml:space="preserve">Enter </w:t>
      </w:r>
      <w:r>
        <w:rPr>
          <w:b/>
        </w:rPr>
        <w:t>Pod&lt;#&gt;</w:t>
      </w:r>
      <w:proofErr w:type="spellStart"/>
      <w:r>
        <w:rPr>
          <w:b/>
        </w:rPr>
        <w:t>Server.pod</w:t>
      </w:r>
      <w:proofErr w:type="spellEnd"/>
      <w:r>
        <w:rPr>
          <w:b/>
        </w:rPr>
        <w:t>&lt;#&gt;.</w:t>
      </w:r>
      <w:proofErr w:type="spellStart"/>
      <w:r>
        <w:rPr>
          <w:b/>
        </w:rPr>
        <w:t>edu</w:t>
      </w:r>
      <w:proofErr w:type="spellEnd"/>
      <w:r>
        <w:rPr>
          <w:b/>
        </w:rPr>
        <w:t xml:space="preserve">. </w:t>
      </w:r>
      <w:r>
        <w:t>into the address bar.</w:t>
      </w:r>
    </w:p>
    <w:p w:rsidR="00DF044C" w:rsidRDefault="00DF044C" w:rsidP="00DF044C"/>
    <w:p w:rsidR="009649DD" w:rsidRDefault="009649DD" w:rsidP="009649DD">
      <w:pPr>
        <w:pStyle w:val="Heading3"/>
      </w:pPr>
      <w:r>
        <w:t>Using Terminal Services to remotely control a machine</w:t>
      </w:r>
    </w:p>
    <w:p w:rsidR="00A74281" w:rsidRDefault="00A74281" w:rsidP="006052C1">
      <w:r>
        <w:t xml:space="preserve">The Terminal server allows a remote computer to take complete control of the Windows </w:t>
      </w:r>
      <w:del w:id="227" w:author="fhdsjokahf jfdoifj" w:date="2016-09-10T07:25:00Z">
        <w:r w:rsidDel="006865E7">
          <w:delText>2003</w:delText>
        </w:r>
      </w:del>
      <w:ins w:id="228" w:author="fhdsjokahf jfdoifj" w:date="2016-09-10T07:25:00Z">
        <w:r w:rsidR="006865E7">
          <w:t>2012</w:t>
        </w:r>
      </w:ins>
      <w:r>
        <w:t xml:space="preserve"> server’s desktop. Everything that you would normally see on the server’s screen is sent over the network to another computer. The Terminal server is already pre-configured to allow a Remote Desktop connection and requires no further setup. Note that the Remote Desktops administrative tool on the Windows </w:t>
      </w:r>
      <w:del w:id="229" w:author="fhdsjokahf jfdoifj" w:date="2016-09-10T07:24:00Z">
        <w:r w:rsidDel="006865E7">
          <w:delText>XP</w:delText>
        </w:r>
      </w:del>
      <w:ins w:id="230" w:author="fhdsjokahf jfdoifj" w:date="2016-09-10T07:24:00Z">
        <w:r w:rsidR="006865E7">
          <w:t>10</w:t>
        </w:r>
      </w:ins>
      <w:r>
        <w:t xml:space="preserve"> workstation was installed by </w:t>
      </w:r>
      <w:proofErr w:type="spellStart"/>
      <w:r>
        <w:t>AdminPak</w:t>
      </w:r>
      <w:proofErr w:type="spellEnd"/>
      <w:r>
        <w:t>.</w:t>
      </w:r>
    </w:p>
    <w:p w:rsidR="00A74281" w:rsidRDefault="00A74281" w:rsidP="006052C1"/>
    <w:p w:rsidR="00A74281" w:rsidRDefault="00A74281" w:rsidP="006052C1">
      <w:r>
        <w:t xml:space="preserve">On the Windows </w:t>
      </w:r>
      <w:del w:id="231" w:author="fhdsjokahf jfdoifj" w:date="2016-09-10T07:25:00Z">
        <w:r w:rsidDel="006865E7">
          <w:delText>2003</w:delText>
        </w:r>
      </w:del>
      <w:ins w:id="232" w:author="fhdsjokahf jfdoifj" w:date="2016-09-10T07:25:00Z">
        <w:r w:rsidR="006865E7">
          <w:t>2012</w:t>
        </w:r>
      </w:ins>
      <w:r>
        <w:t xml:space="preserve"> server:</w:t>
      </w:r>
    </w:p>
    <w:p w:rsidR="00A74281" w:rsidRDefault="00A74281" w:rsidP="006052C1"/>
    <w:p w:rsidR="00A74281" w:rsidRDefault="00A74281" w:rsidP="008D4BE2">
      <w:pPr>
        <w:numPr>
          <w:ilvl w:val="0"/>
          <w:numId w:val="40"/>
        </w:numPr>
      </w:pPr>
      <w:r>
        <w:t xml:space="preserve">Open </w:t>
      </w:r>
      <w:del w:id="233" w:author="Windows User" w:date="2016-09-16T10:31:00Z">
        <w:r w:rsidDel="00BF1AF5">
          <w:rPr>
            <w:b/>
          </w:rPr>
          <w:delText>Start-&gt;Manage Your Server</w:delText>
        </w:r>
      </w:del>
      <w:ins w:id="234" w:author="Windows User" w:date="2016-09-16T10:31:00Z">
        <w:r w:rsidR="00BF1AF5">
          <w:rPr>
            <w:b/>
          </w:rPr>
          <w:t>Server Manager</w:t>
        </w:r>
      </w:ins>
      <w:r>
        <w:rPr>
          <w:b/>
        </w:rPr>
        <w:t>-&gt;Add or remove a role</w:t>
      </w:r>
      <w:r>
        <w:t xml:space="preserve"> and select </w:t>
      </w:r>
      <w:r>
        <w:rPr>
          <w:b/>
        </w:rPr>
        <w:t>Terminal server</w:t>
      </w:r>
      <w:r>
        <w:t>.</w:t>
      </w:r>
      <w:r>
        <w:br/>
        <w:t>(Note that the machine will reboot after the Terminal server is installed.)</w:t>
      </w:r>
    </w:p>
    <w:p w:rsidR="00A74281" w:rsidRDefault="00A74281" w:rsidP="004D0B37"/>
    <w:p w:rsidR="00A74281" w:rsidRDefault="00A74281" w:rsidP="004D0B37">
      <w:r>
        <w:t xml:space="preserve">On the Windows </w:t>
      </w:r>
      <w:del w:id="235" w:author="fhdsjokahf jfdoifj" w:date="2016-09-10T07:24:00Z">
        <w:r w:rsidDel="006865E7">
          <w:delText>XP</w:delText>
        </w:r>
      </w:del>
      <w:ins w:id="236" w:author="fhdsjokahf jfdoifj" w:date="2016-09-10T07:24:00Z">
        <w:r w:rsidR="006865E7">
          <w:t>10</w:t>
        </w:r>
      </w:ins>
      <w:r>
        <w:t xml:space="preserve"> workstation:</w:t>
      </w:r>
    </w:p>
    <w:p w:rsidR="00A74281" w:rsidRDefault="00A74281" w:rsidP="004D0B37"/>
    <w:p w:rsidR="00A74281" w:rsidRDefault="00A74281" w:rsidP="008D4BE2">
      <w:pPr>
        <w:numPr>
          <w:ilvl w:val="0"/>
          <w:numId w:val="41"/>
        </w:numPr>
      </w:pPr>
      <w:del w:id="237" w:author="Windows User" w:date="2016-09-16T10:38:00Z">
        <w:r w:rsidDel="00BF1AF5">
          <w:delText xml:space="preserve">Open </w:delText>
        </w:r>
        <w:r w:rsidDel="00BF1AF5">
          <w:rPr>
            <w:b/>
          </w:rPr>
          <w:delText>Start-&gt;Control Panel-&gt;Administrative Tools-&gt;Remote Desktops</w:delText>
        </w:r>
      </w:del>
      <w:ins w:id="238" w:author="Windows User" w:date="2016-09-16T10:38:00Z">
        <w:r w:rsidR="00BF1AF5">
          <w:t>Download the Remote desktop App from Microsoft store (free)</w:t>
        </w:r>
      </w:ins>
      <w:r>
        <w:t>.</w:t>
      </w:r>
    </w:p>
    <w:p w:rsidR="00A74281" w:rsidRDefault="00A74281" w:rsidP="008D4BE2">
      <w:pPr>
        <w:numPr>
          <w:ilvl w:val="0"/>
          <w:numId w:val="41"/>
        </w:numPr>
      </w:pPr>
      <w:r>
        <w:t xml:space="preserve">Right-click on </w:t>
      </w:r>
      <w:r>
        <w:rPr>
          <w:b/>
        </w:rPr>
        <w:t>Remote Desktops</w:t>
      </w:r>
      <w:r>
        <w:t xml:space="preserve"> in the left panel and select </w:t>
      </w:r>
      <w:r>
        <w:rPr>
          <w:b/>
        </w:rPr>
        <w:t>Add New Connection</w:t>
      </w:r>
      <w:r>
        <w:t>.</w:t>
      </w:r>
    </w:p>
    <w:p w:rsidR="00A74281" w:rsidRDefault="00A74281" w:rsidP="008D4BE2">
      <w:pPr>
        <w:numPr>
          <w:ilvl w:val="0"/>
          <w:numId w:val="41"/>
        </w:numPr>
      </w:pPr>
      <w:r>
        <w:t xml:space="preserve">Set the </w:t>
      </w:r>
      <w:r>
        <w:rPr>
          <w:b/>
        </w:rPr>
        <w:t>Server Name</w:t>
      </w:r>
      <w:r>
        <w:t xml:space="preserve"> to </w:t>
      </w:r>
      <w:r>
        <w:rPr>
          <w:b/>
        </w:rPr>
        <w:t>Pod&lt;#&gt;Server</w:t>
      </w:r>
      <w:r>
        <w:t>.</w:t>
      </w:r>
    </w:p>
    <w:p w:rsidR="00A74281" w:rsidRDefault="00A74281" w:rsidP="008D4BE2">
      <w:pPr>
        <w:numPr>
          <w:ilvl w:val="0"/>
          <w:numId w:val="41"/>
        </w:numPr>
      </w:pPr>
      <w:r>
        <w:t xml:space="preserve">Double-click on </w:t>
      </w:r>
      <w:r>
        <w:rPr>
          <w:b/>
        </w:rPr>
        <w:t>Remote Desktops</w:t>
      </w:r>
      <w:r>
        <w:t xml:space="preserve"> to e</w:t>
      </w:r>
      <w:del w:id="239" w:author="fhdsjokahf jfdoifj" w:date="2016-09-10T07:24:00Z">
        <w:r w:rsidDel="006865E7">
          <w:delText>xp</w:delText>
        </w:r>
      </w:del>
      <w:ins w:id="240" w:author="fhdsjokahf jfdoifj" w:date="2016-09-10T07:24:00Z">
        <w:del w:id="241" w:author="Windows User" w:date="2016-09-16T10:33:00Z">
          <w:r w:rsidR="006865E7" w:rsidDel="00BF1AF5">
            <w:delText>10</w:delText>
          </w:r>
        </w:del>
      </w:ins>
      <w:ins w:id="242" w:author="Windows User" w:date="2016-09-16T10:33:00Z">
        <w:r w:rsidR="00BF1AF5">
          <w:t>xp</w:t>
        </w:r>
      </w:ins>
      <w:r>
        <w:t>and the list.</w:t>
      </w:r>
    </w:p>
    <w:p w:rsidR="00A74281" w:rsidRDefault="00A74281" w:rsidP="008D4BE2">
      <w:pPr>
        <w:numPr>
          <w:ilvl w:val="0"/>
          <w:numId w:val="41"/>
        </w:numPr>
      </w:pPr>
      <w:r>
        <w:lastRenderedPageBreak/>
        <w:t xml:space="preserve">Right-click on </w:t>
      </w:r>
      <w:r>
        <w:rPr>
          <w:b/>
        </w:rPr>
        <w:t>Pod&lt;#&gt;Server</w:t>
      </w:r>
      <w:r>
        <w:t xml:space="preserve"> and select </w:t>
      </w:r>
      <w:r>
        <w:rPr>
          <w:b/>
        </w:rPr>
        <w:t>Properties</w:t>
      </w:r>
      <w:r>
        <w:t>.</w:t>
      </w:r>
    </w:p>
    <w:p w:rsidR="00A74281" w:rsidRDefault="00A74281" w:rsidP="008D4BE2">
      <w:pPr>
        <w:numPr>
          <w:ilvl w:val="0"/>
          <w:numId w:val="41"/>
        </w:numPr>
      </w:pPr>
      <w:r>
        <w:t xml:space="preserve">Select the </w:t>
      </w:r>
      <w:r>
        <w:rPr>
          <w:b/>
        </w:rPr>
        <w:t>Screen Options</w:t>
      </w:r>
      <w:r>
        <w:t xml:space="preserve"> tab.</w:t>
      </w:r>
    </w:p>
    <w:p w:rsidR="00A74281" w:rsidRDefault="00A74281" w:rsidP="008D4BE2">
      <w:pPr>
        <w:numPr>
          <w:ilvl w:val="0"/>
          <w:numId w:val="41"/>
        </w:numPr>
      </w:pPr>
      <w:r>
        <w:t xml:space="preserve">Select </w:t>
      </w:r>
      <w:r>
        <w:rPr>
          <w:b/>
        </w:rPr>
        <w:t>Choose desktop size-&gt;800x600</w:t>
      </w:r>
      <w:r>
        <w:t>.</w:t>
      </w:r>
    </w:p>
    <w:p w:rsidR="00A74281" w:rsidRDefault="00A74281" w:rsidP="008D4BE2">
      <w:pPr>
        <w:numPr>
          <w:ilvl w:val="0"/>
          <w:numId w:val="41"/>
        </w:numPr>
      </w:pPr>
      <w:r>
        <w:t xml:space="preserve">Double-click </w:t>
      </w:r>
      <w:r>
        <w:rPr>
          <w:b/>
        </w:rPr>
        <w:t>Pod&lt;#&gt;Server</w:t>
      </w:r>
      <w:r>
        <w:t xml:space="preserve"> to connect to the Windows </w:t>
      </w:r>
      <w:del w:id="243" w:author="fhdsjokahf jfdoifj" w:date="2016-09-10T07:25:00Z">
        <w:r w:rsidDel="006865E7">
          <w:delText>2003</w:delText>
        </w:r>
      </w:del>
      <w:ins w:id="244" w:author="fhdsjokahf jfdoifj" w:date="2016-09-10T07:25:00Z">
        <w:r w:rsidR="006865E7">
          <w:t>2012</w:t>
        </w:r>
      </w:ins>
      <w:r>
        <w:t xml:space="preserve"> desktop and login.</w:t>
      </w:r>
    </w:p>
    <w:p w:rsidR="00A74281" w:rsidRDefault="00A74281" w:rsidP="00BA79CC"/>
    <w:p w:rsidR="00A74281" w:rsidRDefault="00A74281" w:rsidP="0021178C">
      <w:pPr>
        <w:pStyle w:val="Heading3"/>
      </w:pPr>
      <w:r>
        <w:t>Creating an Organizational Unit and delegating control to a user</w:t>
      </w:r>
    </w:p>
    <w:p w:rsidR="00A74281" w:rsidRDefault="00A74281" w:rsidP="006052C1">
      <w:r>
        <w:t>An Organizational Unit (OU) is like a sub-folder inside of Active Directory. It can be used to organize related objects by grouping them together. Any type of object that can be managed by Active Directory (e.g. users, computers, printers) can be placed inside of an OU. An administrator is also able to give control of the OU to a non-administrative user. That user can be allowed to create new users or objects the way an administrator can but only within their OU.</w:t>
      </w:r>
    </w:p>
    <w:p w:rsidR="00A74281" w:rsidRDefault="00A74281" w:rsidP="006052C1"/>
    <w:p w:rsidR="00A74281" w:rsidRDefault="00A74281" w:rsidP="006052C1">
      <w:r>
        <w:t xml:space="preserve">On the Windows </w:t>
      </w:r>
      <w:del w:id="245" w:author="fhdsjokahf jfdoifj" w:date="2016-09-10T07:25:00Z">
        <w:r w:rsidDel="006865E7">
          <w:delText>2003</w:delText>
        </w:r>
      </w:del>
      <w:ins w:id="246" w:author="fhdsjokahf jfdoifj" w:date="2016-09-10T07:25:00Z">
        <w:r w:rsidR="006865E7">
          <w:t>2012</w:t>
        </w:r>
      </w:ins>
      <w:r>
        <w:t xml:space="preserve"> Server:</w:t>
      </w:r>
    </w:p>
    <w:p w:rsidR="00A74281" w:rsidRDefault="00A74281" w:rsidP="006052C1"/>
    <w:p w:rsidR="00A74281" w:rsidRDefault="00A74281" w:rsidP="008D4BE2">
      <w:pPr>
        <w:numPr>
          <w:ilvl w:val="0"/>
          <w:numId w:val="22"/>
        </w:numPr>
      </w:pPr>
      <w:r>
        <w:t xml:space="preserve">Open </w:t>
      </w:r>
      <w:del w:id="247" w:author="Windows User" w:date="2016-09-16T10:32:00Z">
        <w:r w:rsidDel="00BF1AF5">
          <w:rPr>
            <w:b/>
          </w:rPr>
          <w:delText>Start-&gt;Administrative Tools</w:delText>
        </w:r>
      </w:del>
      <w:ins w:id="248" w:author="Windows User" w:date="2016-09-16T10:32:00Z">
        <w:r w:rsidR="00BF1AF5">
          <w:rPr>
            <w:b/>
          </w:rPr>
          <w:t>Server Manager</w:t>
        </w:r>
      </w:ins>
      <w:r>
        <w:rPr>
          <w:b/>
        </w:rPr>
        <w:t>-&gt;Active Directory Users and Computers</w:t>
      </w:r>
      <w:r>
        <w:t xml:space="preserve"> </w:t>
      </w:r>
    </w:p>
    <w:p w:rsidR="00A74281" w:rsidRDefault="00A74281" w:rsidP="008D4BE2">
      <w:pPr>
        <w:numPr>
          <w:ilvl w:val="0"/>
          <w:numId w:val="22"/>
        </w:numPr>
      </w:pPr>
      <w:r>
        <w:t>Create the new Organizational Unit.</w:t>
      </w:r>
    </w:p>
    <w:p w:rsidR="00A74281" w:rsidRDefault="00A74281" w:rsidP="008D4BE2">
      <w:pPr>
        <w:numPr>
          <w:ilvl w:val="1"/>
          <w:numId w:val="22"/>
        </w:numPr>
      </w:pPr>
      <w:r>
        <w:t xml:space="preserve">Right click on the domain’s name, </w:t>
      </w:r>
      <w:r>
        <w:rPr>
          <w:b/>
        </w:rPr>
        <w:t>pod&lt;#&gt;.</w:t>
      </w:r>
      <w:proofErr w:type="spellStart"/>
      <w:r>
        <w:rPr>
          <w:b/>
        </w:rPr>
        <w:t>edu</w:t>
      </w:r>
      <w:proofErr w:type="spellEnd"/>
      <w:r>
        <w:rPr>
          <w:b/>
        </w:rPr>
        <w:t>,</w:t>
      </w:r>
      <w:r>
        <w:t xml:space="preserve"> in the left panel.</w:t>
      </w:r>
    </w:p>
    <w:p w:rsidR="00A74281" w:rsidRDefault="00A74281" w:rsidP="008D4BE2">
      <w:pPr>
        <w:numPr>
          <w:ilvl w:val="1"/>
          <w:numId w:val="22"/>
        </w:numPr>
      </w:pPr>
      <w:r>
        <w:t xml:space="preserve">Select </w:t>
      </w:r>
      <w:r>
        <w:rPr>
          <w:b/>
        </w:rPr>
        <w:t>New</w:t>
      </w:r>
      <w:r>
        <w:t>-&gt;</w:t>
      </w:r>
      <w:r>
        <w:rPr>
          <w:b/>
        </w:rPr>
        <w:t>Organizational Unit</w:t>
      </w:r>
      <w:r>
        <w:t>.</w:t>
      </w:r>
    </w:p>
    <w:p w:rsidR="00A74281" w:rsidRDefault="00A74281" w:rsidP="008D4BE2">
      <w:pPr>
        <w:numPr>
          <w:ilvl w:val="1"/>
          <w:numId w:val="22"/>
        </w:numPr>
      </w:pPr>
      <w:r>
        <w:t xml:space="preserve">Name the new Organizational Unit </w:t>
      </w:r>
      <w:r>
        <w:rPr>
          <w:b/>
        </w:rPr>
        <w:t>Pod&lt;#&gt;</w:t>
      </w:r>
      <w:r>
        <w:t>.</w:t>
      </w:r>
    </w:p>
    <w:p w:rsidR="00A74281" w:rsidRDefault="00A74281" w:rsidP="008D4BE2">
      <w:pPr>
        <w:numPr>
          <w:ilvl w:val="0"/>
          <w:numId w:val="22"/>
        </w:numPr>
      </w:pPr>
      <w:r>
        <w:t>Delegate control of the Organizational Unit to a non-administrative user.</w:t>
      </w:r>
    </w:p>
    <w:p w:rsidR="00A74281" w:rsidRDefault="00A74281" w:rsidP="008D4BE2">
      <w:pPr>
        <w:numPr>
          <w:ilvl w:val="1"/>
          <w:numId w:val="22"/>
        </w:numPr>
      </w:pPr>
      <w:r>
        <w:t xml:space="preserve">Right-click on </w:t>
      </w:r>
      <w:r>
        <w:rPr>
          <w:b/>
        </w:rPr>
        <w:t>Pod&lt;#&gt;</w:t>
      </w:r>
      <w:r>
        <w:t xml:space="preserve"> folder in the left panel.</w:t>
      </w:r>
    </w:p>
    <w:p w:rsidR="00A74281" w:rsidRDefault="00A74281" w:rsidP="008D4BE2">
      <w:pPr>
        <w:numPr>
          <w:ilvl w:val="1"/>
          <w:numId w:val="22"/>
        </w:numPr>
      </w:pPr>
      <w:r>
        <w:t xml:space="preserve">Select </w:t>
      </w:r>
      <w:r>
        <w:rPr>
          <w:b/>
        </w:rPr>
        <w:t>Delegate Control</w:t>
      </w:r>
      <w:r>
        <w:t>.</w:t>
      </w:r>
    </w:p>
    <w:p w:rsidR="00A74281" w:rsidRDefault="00A74281" w:rsidP="008D4BE2">
      <w:pPr>
        <w:numPr>
          <w:ilvl w:val="1"/>
          <w:numId w:val="22"/>
        </w:numPr>
      </w:pPr>
      <w:r>
        <w:t xml:space="preserve">Click </w:t>
      </w:r>
      <w:r>
        <w:rPr>
          <w:b/>
        </w:rPr>
        <w:t>Add</w:t>
      </w:r>
      <w:r>
        <w:t xml:space="preserve"> and type the username of one of the accounts previously created for the members of your pod (or you can click </w:t>
      </w:r>
      <w:r w:rsidRPr="004944BF">
        <w:rPr>
          <w:b/>
        </w:rPr>
        <w:t>Advanced</w:t>
      </w:r>
      <w:r>
        <w:t xml:space="preserve"> then </w:t>
      </w:r>
      <w:r w:rsidRPr="004944BF">
        <w:rPr>
          <w:b/>
        </w:rPr>
        <w:t>Find Now</w:t>
      </w:r>
      <w:r>
        <w:t xml:space="preserve"> to see a list of all users). Once the user appears in the list, click Next.</w:t>
      </w:r>
    </w:p>
    <w:p w:rsidR="00A74281" w:rsidRDefault="00A74281" w:rsidP="008D4BE2">
      <w:pPr>
        <w:numPr>
          <w:ilvl w:val="1"/>
          <w:numId w:val="22"/>
        </w:numPr>
      </w:pPr>
      <w:r>
        <w:t xml:space="preserve">Select at least the first 5 tasks in common tasks list. </w:t>
      </w:r>
    </w:p>
    <w:p w:rsidR="00A74281" w:rsidRDefault="00A74281" w:rsidP="00D978C8"/>
    <w:p w:rsidR="00A74281" w:rsidRDefault="00A74281" w:rsidP="00D978C8">
      <w:r>
        <w:t xml:space="preserve">To verify that the selected non-administrative user has control over the OU, you will have to logon as that user and attempt to add a user to the Organizational Unit. Because regular users do not have the link to Administrative Tools in their Start menu enabled, you will access Administrative Tools through Control Panel. </w:t>
      </w:r>
    </w:p>
    <w:p w:rsidR="00A74281" w:rsidRDefault="00A74281" w:rsidP="00D978C8"/>
    <w:p w:rsidR="00A74281" w:rsidRDefault="00A74281" w:rsidP="00D978C8">
      <w:r>
        <w:t xml:space="preserve">On the Windows </w:t>
      </w:r>
      <w:del w:id="249" w:author="fhdsjokahf jfdoifj" w:date="2016-09-10T07:24:00Z">
        <w:r w:rsidDel="006865E7">
          <w:delText>XP</w:delText>
        </w:r>
      </w:del>
      <w:ins w:id="250" w:author="fhdsjokahf jfdoifj" w:date="2016-09-10T07:24:00Z">
        <w:r w:rsidR="006865E7">
          <w:t>10</w:t>
        </w:r>
      </w:ins>
      <w:r>
        <w:t xml:space="preserve"> workstation:</w:t>
      </w:r>
    </w:p>
    <w:p w:rsidR="00A74281" w:rsidRDefault="00A74281" w:rsidP="00D978C8"/>
    <w:p w:rsidR="00A74281" w:rsidRDefault="00A74281" w:rsidP="008D4BE2">
      <w:pPr>
        <w:numPr>
          <w:ilvl w:val="0"/>
          <w:numId w:val="23"/>
        </w:numPr>
      </w:pPr>
      <w:r>
        <w:t xml:space="preserve">Click </w:t>
      </w:r>
      <w:r>
        <w:rPr>
          <w:b/>
        </w:rPr>
        <w:t>Start-&gt;Log off</w:t>
      </w:r>
      <w:r>
        <w:t xml:space="preserve"> to logout then login as the user that controls the Organizational Unit.</w:t>
      </w:r>
    </w:p>
    <w:p w:rsidR="00A74281" w:rsidRDefault="00A74281" w:rsidP="008D4BE2">
      <w:pPr>
        <w:numPr>
          <w:ilvl w:val="0"/>
          <w:numId w:val="23"/>
        </w:numPr>
      </w:pPr>
      <w:r>
        <w:t xml:space="preserve">Open </w:t>
      </w:r>
      <w:r>
        <w:rPr>
          <w:b/>
        </w:rPr>
        <w:t>Start-&gt;Control Panel</w:t>
      </w:r>
      <w:r>
        <w:t xml:space="preserve"> and click </w:t>
      </w:r>
      <w:r>
        <w:rPr>
          <w:b/>
        </w:rPr>
        <w:t>Switch to classic view</w:t>
      </w:r>
      <w:r>
        <w:t>.</w:t>
      </w:r>
    </w:p>
    <w:p w:rsidR="00A74281" w:rsidRDefault="00A74281" w:rsidP="008D4BE2">
      <w:pPr>
        <w:numPr>
          <w:ilvl w:val="0"/>
          <w:numId w:val="23"/>
        </w:numPr>
      </w:pPr>
      <w:r>
        <w:t xml:space="preserve">Open </w:t>
      </w:r>
      <w:r>
        <w:rPr>
          <w:b/>
        </w:rPr>
        <w:t>Administrative Tools</w:t>
      </w:r>
      <w:r>
        <w:t>-&gt;</w:t>
      </w:r>
      <w:r>
        <w:rPr>
          <w:b/>
        </w:rPr>
        <w:t>Active Directory Users and Computers.</w:t>
      </w:r>
    </w:p>
    <w:p w:rsidR="00A74281" w:rsidRDefault="00A74281" w:rsidP="008D4BE2">
      <w:pPr>
        <w:numPr>
          <w:ilvl w:val="0"/>
          <w:numId w:val="23"/>
        </w:numPr>
      </w:pPr>
      <w:r>
        <w:t xml:space="preserve">Right-click on the </w:t>
      </w:r>
      <w:r>
        <w:rPr>
          <w:b/>
        </w:rPr>
        <w:t>Pod&lt;#&gt;</w:t>
      </w:r>
      <w:r>
        <w:t xml:space="preserve"> Organizational Unit in the left panel.</w:t>
      </w:r>
    </w:p>
    <w:p w:rsidR="00A74281" w:rsidRDefault="00A74281" w:rsidP="008D4BE2">
      <w:pPr>
        <w:numPr>
          <w:ilvl w:val="0"/>
          <w:numId w:val="23"/>
        </w:numPr>
      </w:pPr>
      <w:r>
        <w:t xml:space="preserve">Select </w:t>
      </w:r>
      <w:r>
        <w:rPr>
          <w:b/>
        </w:rPr>
        <w:t>New</w:t>
      </w:r>
      <w:r>
        <w:t>-&gt;</w:t>
      </w:r>
      <w:r>
        <w:rPr>
          <w:b/>
        </w:rPr>
        <w:t>User</w:t>
      </w:r>
      <w:r>
        <w:t>.</w:t>
      </w:r>
    </w:p>
    <w:p w:rsidR="00A74281" w:rsidRDefault="00A74281" w:rsidP="008D4BE2">
      <w:pPr>
        <w:numPr>
          <w:ilvl w:val="1"/>
          <w:numId w:val="23"/>
        </w:numPr>
      </w:pPr>
      <w:r>
        <w:t xml:space="preserve">Use </w:t>
      </w:r>
      <w:r>
        <w:rPr>
          <w:b/>
        </w:rPr>
        <w:t>pod&lt;#&gt;user</w:t>
      </w:r>
      <w:r>
        <w:t xml:space="preserve"> as the </w:t>
      </w:r>
      <w:r>
        <w:rPr>
          <w:b/>
        </w:rPr>
        <w:t>First n</w:t>
      </w:r>
      <w:r w:rsidRPr="009A7068">
        <w:rPr>
          <w:b/>
        </w:rPr>
        <w:t>ame</w:t>
      </w:r>
      <w:r>
        <w:t xml:space="preserve"> and </w:t>
      </w:r>
      <w:r>
        <w:rPr>
          <w:b/>
        </w:rPr>
        <w:t>Logon name</w:t>
      </w:r>
      <w:r>
        <w:t>.</w:t>
      </w:r>
    </w:p>
    <w:p w:rsidR="00A74281" w:rsidRDefault="00A74281" w:rsidP="008D4BE2">
      <w:pPr>
        <w:numPr>
          <w:ilvl w:val="1"/>
          <w:numId w:val="23"/>
        </w:numPr>
      </w:pPr>
      <w:r>
        <w:t xml:space="preserve">Use </w:t>
      </w:r>
      <w:r>
        <w:rPr>
          <w:b/>
        </w:rPr>
        <w:t>Pod&lt;#&gt;Pod&lt;#&gt;</w:t>
      </w:r>
      <w:r>
        <w:t xml:space="preserve"> as the password (note that the P’s are uppercase).</w:t>
      </w:r>
    </w:p>
    <w:p w:rsidR="00A74281" w:rsidRDefault="00A74281" w:rsidP="008D4BE2">
      <w:pPr>
        <w:numPr>
          <w:ilvl w:val="1"/>
          <w:numId w:val="23"/>
        </w:numPr>
      </w:pPr>
      <w:r>
        <w:t xml:space="preserve">Uncheck the </w:t>
      </w:r>
      <w:r>
        <w:rPr>
          <w:b/>
        </w:rPr>
        <w:t>User must change password at next logon</w:t>
      </w:r>
      <w:r>
        <w:t xml:space="preserve"> option.</w:t>
      </w:r>
    </w:p>
    <w:p w:rsidR="00A74281" w:rsidRDefault="00A74281" w:rsidP="008D4BE2">
      <w:pPr>
        <w:numPr>
          <w:ilvl w:val="1"/>
          <w:numId w:val="23"/>
        </w:numPr>
      </w:pPr>
      <w:r>
        <w:t xml:space="preserve">Check the </w:t>
      </w:r>
      <w:r>
        <w:rPr>
          <w:b/>
        </w:rPr>
        <w:t>P</w:t>
      </w:r>
      <w:r w:rsidRPr="007E4D46">
        <w:rPr>
          <w:b/>
        </w:rPr>
        <w:t>assword never e</w:t>
      </w:r>
      <w:del w:id="251" w:author="fhdsjokahf jfdoifj" w:date="2016-09-10T07:24:00Z">
        <w:r w:rsidRPr="007E4D46" w:rsidDel="006865E7">
          <w:rPr>
            <w:b/>
          </w:rPr>
          <w:delText>xp</w:delText>
        </w:r>
      </w:del>
      <w:ins w:id="252" w:author="fhdsjokahf jfdoifj" w:date="2016-09-10T07:24:00Z">
        <w:del w:id="253" w:author="Windows User" w:date="2016-09-16T10:48:00Z">
          <w:r w:rsidR="006865E7" w:rsidDel="005403C7">
            <w:rPr>
              <w:b/>
            </w:rPr>
            <w:delText>10</w:delText>
          </w:r>
        </w:del>
      </w:ins>
      <w:ins w:id="254" w:author="Windows User" w:date="2016-09-16T10:48:00Z">
        <w:r w:rsidR="005403C7">
          <w:rPr>
            <w:b/>
          </w:rPr>
          <w:t>xp</w:t>
        </w:r>
      </w:ins>
      <w:r w:rsidRPr="007E4D46">
        <w:rPr>
          <w:b/>
        </w:rPr>
        <w:t>ires</w:t>
      </w:r>
      <w:r>
        <w:t xml:space="preserve"> option. </w:t>
      </w:r>
    </w:p>
    <w:p w:rsidR="00A74281" w:rsidRDefault="00A74281" w:rsidP="008D4BE2">
      <w:pPr>
        <w:numPr>
          <w:ilvl w:val="0"/>
          <w:numId w:val="23"/>
        </w:numPr>
      </w:pPr>
      <w:r>
        <w:t xml:space="preserve">Double-click on the </w:t>
      </w:r>
      <w:r>
        <w:rPr>
          <w:b/>
        </w:rPr>
        <w:t>Pod&lt;#&gt;</w:t>
      </w:r>
      <w:r>
        <w:t xml:space="preserve"> OU in the left panel and confirm that the new user was added.</w:t>
      </w:r>
    </w:p>
    <w:p w:rsidR="00A74281" w:rsidRDefault="00A74281" w:rsidP="00C618E0"/>
    <w:p w:rsidR="006165C5" w:rsidRDefault="00DA6D5C" w:rsidP="0021178C">
      <w:pPr>
        <w:pStyle w:val="Heading3"/>
      </w:pPr>
      <w:r>
        <w:t>Configuring DHCP on the</w:t>
      </w:r>
      <w:r w:rsidR="006165C5">
        <w:t xml:space="preserve"> Windows</w:t>
      </w:r>
      <w:r>
        <w:t xml:space="preserve"> </w:t>
      </w:r>
      <w:del w:id="255" w:author="fhdsjokahf jfdoifj" w:date="2016-09-10T07:25:00Z">
        <w:r w:rsidR="00364215" w:rsidDel="006865E7">
          <w:delText>2003</w:delText>
        </w:r>
      </w:del>
      <w:ins w:id="256" w:author="fhdsjokahf jfdoifj" w:date="2016-09-10T07:25:00Z">
        <w:r w:rsidR="006865E7">
          <w:t>2012</w:t>
        </w:r>
      </w:ins>
      <w:r w:rsidR="00364215">
        <w:t xml:space="preserve"> </w:t>
      </w:r>
      <w:r>
        <w:t>server</w:t>
      </w:r>
    </w:p>
    <w:p w:rsidR="002A1BD4" w:rsidRDefault="009E1E4C" w:rsidP="008C3460">
      <w:r>
        <w:t>DHCP is a wide</w:t>
      </w:r>
      <w:r w:rsidR="00E80BF1">
        <w:t>ly used protocol that lets a computer learn its network configuration (IP address</w:t>
      </w:r>
      <w:r w:rsidR="007858C7">
        <w:t xml:space="preserve">, </w:t>
      </w:r>
      <w:r w:rsidR="00B537FE">
        <w:t>Subnet mask</w:t>
      </w:r>
      <w:r w:rsidR="007858C7">
        <w:t xml:space="preserve">, Default Gateway, </w:t>
      </w:r>
      <w:r w:rsidR="00E80BF1">
        <w:t>DNS server</w:t>
      </w:r>
      <w:r w:rsidR="007858C7">
        <w:t xml:space="preserve"> and domain</w:t>
      </w:r>
      <w:r w:rsidR="00E80BF1">
        <w:t>) from a central se</w:t>
      </w:r>
      <w:r w:rsidR="00334722">
        <w:t>rver. This</w:t>
      </w:r>
      <w:r w:rsidR="00446CB4">
        <w:t xml:space="preserve"> is how the majority of</w:t>
      </w:r>
      <w:r w:rsidR="00E80BF1">
        <w:t xml:space="preserve"> </w:t>
      </w:r>
      <w:r w:rsidR="00446CB4">
        <w:lastRenderedPageBreak/>
        <w:t>computers</w:t>
      </w:r>
      <w:r w:rsidR="00E80BF1">
        <w:t xml:space="preserve"> that connect to a network or the Internet get their IP address.</w:t>
      </w:r>
      <w:r w:rsidR="00DA6D5C">
        <w:t xml:space="preserve"> The DHCP server works by using a specified range of IP addresses from the local network as a </w:t>
      </w:r>
      <w:r w:rsidR="00DA6D5C" w:rsidRPr="008C3460">
        <w:rPr>
          <w:i/>
        </w:rPr>
        <w:t>scope</w:t>
      </w:r>
      <w:r w:rsidR="00DA6D5C">
        <w:t xml:space="preserve"> or </w:t>
      </w:r>
      <w:r w:rsidR="00DA6D5C" w:rsidRPr="008C3460">
        <w:rPr>
          <w:i/>
        </w:rPr>
        <w:t>pool</w:t>
      </w:r>
      <w:r w:rsidR="00DA6D5C">
        <w:t xml:space="preserve"> and then assigning addresses from that range to clien</w:t>
      </w:r>
      <w:r w:rsidR="00493137">
        <w:t xml:space="preserve">t computers that send a request for an address. </w:t>
      </w:r>
    </w:p>
    <w:p w:rsidR="002A1BD4" w:rsidRDefault="002A1BD4" w:rsidP="008C3460"/>
    <w:p w:rsidR="00133398" w:rsidRDefault="002D2FF1" w:rsidP="008C3460">
      <w:r>
        <w:t xml:space="preserve">To make sure that the DHCP server does not try to give out one of the addresses that are already being used (1, 2, 3, and 254), the scope’s range should not include every address in the network (1-254). </w:t>
      </w:r>
      <w:r w:rsidR="00493137">
        <w:t>The scope ca</w:t>
      </w:r>
      <w:r w:rsidR="00A566B5">
        <w:t>n also be configured to send</w:t>
      </w:r>
      <w:r w:rsidR="00493137">
        <w:t xml:space="preserve"> other network settings, such as the DNS server and</w:t>
      </w:r>
      <w:r w:rsidR="00A566B5">
        <w:t xml:space="preserve"> default gateway</w:t>
      </w:r>
      <w:r w:rsidR="00493137">
        <w:t>.</w:t>
      </w:r>
      <w:r w:rsidR="003D3A28">
        <w:t xml:space="preserve"> </w:t>
      </w:r>
      <w:r w:rsidR="00133398">
        <w:t xml:space="preserve">To test the DHCP server, the Windows </w:t>
      </w:r>
      <w:del w:id="257" w:author="fhdsjokahf jfdoifj" w:date="2016-09-10T07:24:00Z">
        <w:r w:rsidR="00133398" w:rsidDel="006865E7">
          <w:delText>XP</w:delText>
        </w:r>
      </w:del>
      <w:ins w:id="258" w:author="fhdsjokahf jfdoifj" w:date="2016-09-10T07:24:00Z">
        <w:r w:rsidR="006865E7">
          <w:t>10</w:t>
        </w:r>
      </w:ins>
      <w:r w:rsidR="00133398">
        <w:t xml:space="preserve"> workstation should be set to obtain its IP address automatically.</w:t>
      </w:r>
    </w:p>
    <w:p w:rsidR="00133398" w:rsidRDefault="00133398" w:rsidP="008C3460"/>
    <w:p w:rsidR="006052C1" w:rsidRDefault="00133398" w:rsidP="008C3460">
      <w:r>
        <w:t xml:space="preserve">Note that when the DHCP server is fully functional, there should be a small green arrow next to the name of the server. If there isn’t then you will need to </w:t>
      </w:r>
      <w:r w:rsidRPr="000D4048">
        <w:rPr>
          <w:b/>
        </w:rPr>
        <w:t>authorize</w:t>
      </w:r>
      <w:r>
        <w:t xml:space="preserve"> the server. To do that, double-click on the server’s name in the left panel. There should be a message giving you the option to authorize the server..</w:t>
      </w:r>
    </w:p>
    <w:p w:rsidR="00A566B5" w:rsidRDefault="00A566B5" w:rsidP="006052C1"/>
    <w:p w:rsidR="00133398" w:rsidRDefault="00133398" w:rsidP="00A566B5">
      <w:r>
        <w:t xml:space="preserve">On the Windows </w:t>
      </w:r>
      <w:del w:id="259" w:author="fhdsjokahf jfdoifj" w:date="2016-09-10T07:25:00Z">
        <w:r w:rsidDel="006865E7">
          <w:delText>2003</w:delText>
        </w:r>
      </w:del>
      <w:ins w:id="260" w:author="fhdsjokahf jfdoifj" w:date="2016-09-10T07:25:00Z">
        <w:r w:rsidR="006865E7">
          <w:t>2012</w:t>
        </w:r>
      </w:ins>
      <w:r>
        <w:t xml:space="preserve"> server:</w:t>
      </w:r>
    </w:p>
    <w:p w:rsidR="00133398" w:rsidRDefault="00133398" w:rsidP="00A566B5"/>
    <w:p w:rsidR="00133398" w:rsidRPr="005403C7" w:rsidRDefault="00133398" w:rsidP="008D4BE2">
      <w:pPr>
        <w:numPr>
          <w:ilvl w:val="0"/>
          <w:numId w:val="17"/>
        </w:numPr>
        <w:rPr>
          <w:ins w:id="261" w:author="Windows User" w:date="2016-09-16T10:45:00Z"/>
          <w:b/>
          <w:rPrChange w:id="262" w:author="Windows User" w:date="2016-09-16T10:45:00Z">
            <w:rPr>
              <w:ins w:id="263" w:author="Windows User" w:date="2016-09-16T10:45:00Z"/>
            </w:rPr>
          </w:rPrChange>
        </w:rPr>
      </w:pPr>
      <w:r w:rsidRPr="00133398">
        <w:t xml:space="preserve">Open </w:t>
      </w:r>
      <w:del w:id="264" w:author="Windows User" w:date="2016-09-16T10:32:00Z">
        <w:r w:rsidRPr="00133398" w:rsidDel="00BF1AF5">
          <w:rPr>
            <w:b/>
          </w:rPr>
          <w:delText>Start-&gt;Manage Your Server</w:delText>
        </w:r>
      </w:del>
      <w:ins w:id="265" w:author="Windows User" w:date="2016-09-16T10:32:00Z">
        <w:r w:rsidR="00BF1AF5">
          <w:rPr>
            <w:b/>
          </w:rPr>
          <w:t>Server Manager</w:t>
        </w:r>
      </w:ins>
      <w:r w:rsidRPr="00133398">
        <w:rPr>
          <w:b/>
        </w:rPr>
        <w:t>-&gt;</w:t>
      </w:r>
      <w:r w:rsidR="000F6CFB">
        <w:rPr>
          <w:b/>
        </w:rPr>
        <w:t>Add or remove a role</w:t>
      </w:r>
      <w:r w:rsidRPr="00133398">
        <w:t xml:space="preserve"> and select </w:t>
      </w:r>
      <w:r w:rsidRPr="00C24220">
        <w:rPr>
          <w:b/>
        </w:rPr>
        <w:t>DHCP</w:t>
      </w:r>
      <w:r w:rsidRPr="00133398">
        <w:t xml:space="preserve"> </w:t>
      </w:r>
      <w:r w:rsidRPr="00C24220">
        <w:rPr>
          <w:b/>
        </w:rPr>
        <w:t>server</w:t>
      </w:r>
      <w:r>
        <w:t>.</w:t>
      </w:r>
    </w:p>
    <w:p w:rsidR="005403C7" w:rsidRPr="005403C7" w:rsidRDefault="005403C7" w:rsidP="008D4BE2">
      <w:pPr>
        <w:numPr>
          <w:ilvl w:val="0"/>
          <w:numId w:val="17"/>
        </w:numPr>
        <w:rPr>
          <w:ins w:id="266" w:author="Windows User" w:date="2016-09-16T10:45:00Z"/>
          <w:b/>
          <w:rPrChange w:id="267" w:author="Windows User" w:date="2016-09-16T10:45:00Z">
            <w:rPr>
              <w:ins w:id="268" w:author="Windows User" w:date="2016-09-16T10:45:00Z"/>
            </w:rPr>
          </w:rPrChange>
        </w:rPr>
      </w:pPr>
      <w:ins w:id="269" w:author="Windows User" w:date="2016-09-16T10:45:00Z">
        <w:r>
          <w:t>After installation go to Tools -&gt; DHCP</w:t>
        </w:r>
      </w:ins>
    </w:p>
    <w:p w:rsidR="005403C7" w:rsidRPr="00133398" w:rsidRDefault="005403C7" w:rsidP="008D4BE2">
      <w:pPr>
        <w:numPr>
          <w:ilvl w:val="0"/>
          <w:numId w:val="17"/>
        </w:numPr>
        <w:rPr>
          <w:b/>
        </w:rPr>
      </w:pPr>
      <w:ins w:id="270" w:author="Windows User" w:date="2016-09-16T10:45:00Z">
        <w:r>
          <w:t>Right click server and click new scope</w:t>
        </w:r>
      </w:ins>
    </w:p>
    <w:p w:rsidR="00EE6CE6" w:rsidRPr="00716954" w:rsidRDefault="00716954" w:rsidP="008D4BE2">
      <w:pPr>
        <w:numPr>
          <w:ilvl w:val="0"/>
          <w:numId w:val="17"/>
        </w:numPr>
        <w:rPr>
          <w:b/>
        </w:rPr>
      </w:pPr>
      <w:r>
        <w:t xml:space="preserve">Set the scope name to </w:t>
      </w:r>
      <w:r>
        <w:rPr>
          <w:b/>
        </w:rPr>
        <w:t>P</w:t>
      </w:r>
      <w:r w:rsidR="00F91C0D">
        <w:rPr>
          <w:b/>
        </w:rPr>
        <w:t>od</w:t>
      </w:r>
      <w:r>
        <w:rPr>
          <w:b/>
        </w:rPr>
        <w:t>&lt;#&gt;Scope</w:t>
      </w:r>
      <w:r>
        <w:t>.</w:t>
      </w:r>
    </w:p>
    <w:p w:rsidR="00716954" w:rsidRPr="007858C7" w:rsidRDefault="00716954" w:rsidP="008D4BE2">
      <w:pPr>
        <w:numPr>
          <w:ilvl w:val="0"/>
          <w:numId w:val="17"/>
        </w:numPr>
        <w:rPr>
          <w:b/>
        </w:rPr>
      </w:pPr>
      <w:r>
        <w:t xml:space="preserve">Use </w:t>
      </w:r>
      <w:r>
        <w:rPr>
          <w:b/>
        </w:rPr>
        <w:t>190.111.&lt;pod #&gt;.10</w:t>
      </w:r>
      <w:r>
        <w:t xml:space="preserve"> as the starting IP address and </w:t>
      </w:r>
      <w:r>
        <w:rPr>
          <w:b/>
        </w:rPr>
        <w:t>190.111.&lt;pod #&gt;.50</w:t>
      </w:r>
      <w:r>
        <w:t xml:space="preserve"> as the ending address.</w:t>
      </w:r>
      <w:r w:rsidR="00146A64">
        <w:br/>
      </w:r>
      <w:r>
        <w:t xml:space="preserve">Set the </w:t>
      </w:r>
      <w:r w:rsidR="00727DB4">
        <w:t>sub</w:t>
      </w:r>
      <w:r>
        <w:t>net</w:t>
      </w:r>
      <w:r w:rsidR="00727DB4">
        <w:t xml:space="preserve"> </w:t>
      </w:r>
      <w:r>
        <w:t xml:space="preserve">mask to </w:t>
      </w:r>
      <w:r>
        <w:rPr>
          <w:b/>
        </w:rPr>
        <w:t>255.255.255.0</w:t>
      </w:r>
      <w:r w:rsidR="00727DB4">
        <w:t xml:space="preserve"> if it is not already set</w:t>
      </w:r>
      <w:r>
        <w:t>.</w:t>
      </w:r>
    </w:p>
    <w:p w:rsidR="007858C7" w:rsidRPr="007858C7" w:rsidRDefault="007858C7" w:rsidP="008D4BE2">
      <w:pPr>
        <w:numPr>
          <w:ilvl w:val="0"/>
          <w:numId w:val="17"/>
        </w:numPr>
        <w:rPr>
          <w:b/>
        </w:rPr>
      </w:pPr>
      <w:r>
        <w:t>No addresses need to be exclud</w:t>
      </w:r>
      <w:r w:rsidR="00727DB4">
        <w:t>ed from range used by the scope, click Next.</w:t>
      </w:r>
    </w:p>
    <w:p w:rsidR="007858C7" w:rsidRPr="007858C7" w:rsidRDefault="007858C7" w:rsidP="008D4BE2">
      <w:pPr>
        <w:numPr>
          <w:ilvl w:val="0"/>
          <w:numId w:val="17"/>
        </w:numPr>
        <w:rPr>
          <w:b/>
        </w:rPr>
      </w:pPr>
      <w:r>
        <w:t>No change is needed to the de</w:t>
      </w:r>
      <w:r w:rsidR="00727DB4">
        <w:t>fault address lease time, click Next</w:t>
      </w:r>
      <w:r>
        <w:t>.</w:t>
      </w:r>
    </w:p>
    <w:p w:rsidR="007858C7" w:rsidRPr="00727DB4" w:rsidRDefault="007858C7" w:rsidP="008D4BE2">
      <w:pPr>
        <w:numPr>
          <w:ilvl w:val="0"/>
          <w:numId w:val="17"/>
        </w:numPr>
        <w:rPr>
          <w:b/>
        </w:rPr>
      </w:pPr>
      <w:r>
        <w:t xml:space="preserve">Select yes to configure </w:t>
      </w:r>
      <w:r w:rsidRPr="007858C7">
        <w:rPr>
          <w:b/>
        </w:rPr>
        <w:t>DHCP options</w:t>
      </w:r>
      <w:r>
        <w:t>.</w:t>
      </w:r>
    </w:p>
    <w:p w:rsidR="00727DB4" w:rsidRPr="00727DB4" w:rsidRDefault="00727DB4" w:rsidP="008D4BE2">
      <w:pPr>
        <w:numPr>
          <w:ilvl w:val="1"/>
          <w:numId w:val="17"/>
        </w:numPr>
        <w:rPr>
          <w:b/>
        </w:rPr>
      </w:pPr>
      <w:r>
        <w:t xml:space="preserve">Set the Default Gateway to </w:t>
      </w:r>
      <w:r>
        <w:rPr>
          <w:b/>
        </w:rPr>
        <w:t>190.111.&lt;pod #&gt;.254</w:t>
      </w:r>
      <w:r>
        <w:t xml:space="preserve"> and click </w:t>
      </w:r>
      <w:r>
        <w:rPr>
          <w:b/>
        </w:rPr>
        <w:t>Add</w:t>
      </w:r>
      <w:r>
        <w:t>.</w:t>
      </w:r>
    </w:p>
    <w:p w:rsidR="00727DB4" w:rsidRPr="00146A64" w:rsidRDefault="00727DB4" w:rsidP="008D4BE2">
      <w:pPr>
        <w:numPr>
          <w:ilvl w:val="1"/>
          <w:numId w:val="17"/>
        </w:numPr>
        <w:rPr>
          <w:b/>
        </w:rPr>
      </w:pPr>
      <w:r>
        <w:t xml:space="preserve">Set the parent domain to </w:t>
      </w:r>
      <w:r>
        <w:rPr>
          <w:b/>
        </w:rPr>
        <w:t>pod&lt;#&gt;.</w:t>
      </w:r>
      <w:proofErr w:type="spellStart"/>
      <w:r>
        <w:rPr>
          <w:b/>
        </w:rPr>
        <w:t>edu</w:t>
      </w:r>
      <w:proofErr w:type="spellEnd"/>
      <w:r w:rsidR="00146A64">
        <w:t xml:space="preserve">. </w:t>
      </w:r>
      <w:r w:rsidR="00146A64">
        <w:br/>
        <w:t xml:space="preserve">Set the server IP address to </w:t>
      </w:r>
      <w:r w:rsidR="00146A64">
        <w:rPr>
          <w:b/>
        </w:rPr>
        <w:t>190.111.&lt;pod #&gt;.1</w:t>
      </w:r>
      <w:r w:rsidR="00146A64">
        <w:t xml:space="preserve"> and click </w:t>
      </w:r>
      <w:r w:rsidR="00146A64">
        <w:rPr>
          <w:b/>
        </w:rPr>
        <w:t>Add</w:t>
      </w:r>
      <w:r w:rsidR="00146A64">
        <w:t>.</w:t>
      </w:r>
    </w:p>
    <w:p w:rsidR="00146A64" w:rsidRPr="00146A64" w:rsidRDefault="00146A64" w:rsidP="008D4BE2">
      <w:pPr>
        <w:numPr>
          <w:ilvl w:val="1"/>
          <w:numId w:val="17"/>
        </w:numPr>
        <w:rPr>
          <w:b/>
        </w:rPr>
      </w:pPr>
      <w:r>
        <w:t>No WINS server is needed, click Next.</w:t>
      </w:r>
    </w:p>
    <w:p w:rsidR="00146A64" w:rsidRPr="00146A64" w:rsidRDefault="00146A64" w:rsidP="008D4BE2">
      <w:pPr>
        <w:numPr>
          <w:ilvl w:val="0"/>
          <w:numId w:val="17"/>
        </w:numPr>
        <w:rPr>
          <w:b/>
        </w:rPr>
      </w:pPr>
      <w:r>
        <w:t>Activate the Scope.</w:t>
      </w:r>
    </w:p>
    <w:p w:rsidR="002868B5" w:rsidRDefault="002868B5" w:rsidP="008D4BE2">
      <w:pPr>
        <w:numPr>
          <w:ilvl w:val="0"/>
          <w:numId w:val="17"/>
        </w:numPr>
        <w:rPr>
          <w:b/>
        </w:rPr>
      </w:pPr>
      <w:r>
        <w:t xml:space="preserve">Right-click on the server’s name, </w:t>
      </w:r>
      <w:r>
        <w:rPr>
          <w:b/>
        </w:rPr>
        <w:t>Pod&lt;#&gt;Server</w:t>
      </w:r>
      <w:r>
        <w:t xml:space="preserve">, in the left panel and select </w:t>
      </w:r>
      <w:r>
        <w:rPr>
          <w:b/>
        </w:rPr>
        <w:t>Authorize</w:t>
      </w:r>
      <w:r>
        <w:t>.</w:t>
      </w:r>
    </w:p>
    <w:p w:rsidR="002868B5" w:rsidRPr="002868B5" w:rsidRDefault="002868B5" w:rsidP="002868B5">
      <w:pPr>
        <w:ind w:left="360"/>
      </w:pPr>
      <w:r>
        <w:t>(</w:t>
      </w:r>
      <w:r w:rsidRPr="002868B5">
        <w:t>Note:</w:t>
      </w:r>
      <w:r>
        <w:t xml:space="preserve"> When the DHCP server is operational there should be a small green arrow next to the server’s name. You may need to close and reopen the DHCP configuration tool to see this.)</w:t>
      </w:r>
    </w:p>
    <w:p w:rsidR="002868B5" w:rsidRPr="00146A64" w:rsidRDefault="002868B5" w:rsidP="002868B5">
      <w:pPr>
        <w:rPr>
          <w:b/>
        </w:rPr>
      </w:pPr>
    </w:p>
    <w:p w:rsidR="00133398" w:rsidRDefault="00133398" w:rsidP="00146A64"/>
    <w:p w:rsidR="00961A53" w:rsidRDefault="00F10C9E" w:rsidP="00146A64">
      <w:r>
        <w:t xml:space="preserve">On the </w:t>
      </w:r>
      <w:del w:id="271" w:author="fhdsjokahf jfdoifj" w:date="2016-09-10T07:24:00Z">
        <w:r w:rsidDel="006865E7">
          <w:delText>XP</w:delText>
        </w:r>
      </w:del>
      <w:ins w:id="272" w:author="fhdsjokahf jfdoifj" w:date="2016-09-10T07:24:00Z">
        <w:r w:rsidR="006865E7">
          <w:t>10</w:t>
        </w:r>
      </w:ins>
      <w:r>
        <w:t xml:space="preserve"> works</w:t>
      </w:r>
      <w:r w:rsidR="00133398">
        <w:t>tation:</w:t>
      </w:r>
    </w:p>
    <w:p w:rsidR="00C81854" w:rsidRDefault="00C81854" w:rsidP="00146A64"/>
    <w:p w:rsidR="00133398" w:rsidRDefault="00133398" w:rsidP="008D4BE2">
      <w:pPr>
        <w:numPr>
          <w:ilvl w:val="0"/>
          <w:numId w:val="18"/>
        </w:numPr>
      </w:pPr>
      <w:r>
        <w:t xml:space="preserve">Open </w:t>
      </w:r>
      <w:r w:rsidRPr="00D15945">
        <w:rPr>
          <w:b/>
        </w:rPr>
        <w:t>Start-&gt;Control Panel-&gt;Network Connections-&gt;Local Area Connection</w:t>
      </w:r>
      <w:r>
        <w:t>.</w:t>
      </w:r>
    </w:p>
    <w:p w:rsidR="00242607" w:rsidRDefault="00242607" w:rsidP="008D4BE2">
      <w:pPr>
        <w:numPr>
          <w:ilvl w:val="0"/>
          <w:numId w:val="18"/>
        </w:numPr>
      </w:pPr>
      <w:r>
        <w:t xml:space="preserve">Click </w:t>
      </w:r>
      <w:r w:rsidRPr="00133398">
        <w:rPr>
          <w:b/>
        </w:rPr>
        <w:t>Properties</w:t>
      </w:r>
      <w:r>
        <w:t>.</w:t>
      </w:r>
    </w:p>
    <w:p w:rsidR="00C81854" w:rsidRDefault="00C81854" w:rsidP="008D4BE2">
      <w:pPr>
        <w:numPr>
          <w:ilvl w:val="0"/>
          <w:numId w:val="18"/>
        </w:numPr>
      </w:pPr>
      <w:r>
        <w:t xml:space="preserve">Double-click on </w:t>
      </w:r>
      <w:r>
        <w:rPr>
          <w:b/>
        </w:rPr>
        <w:t>Internet Protocol (TCP/IP)</w:t>
      </w:r>
      <w:r w:rsidR="002A1BD4">
        <w:rPr>
          <w:b/>
        </w:rPr>
        <w:t xml:space="preserve"> </w:t>
      </w:r>
      <w:r w:rsidR="002A1BD4">
        <w:t>at the bottom of the list</w:t>
      </w:r>
      <w:r>
        <w:t>.</w:t>
      </w:r>
    </w:p>
    <w:p w:rsidR="00C81854" w:rsidRDefault="00C81854" w:rsidP="008D4BE2">
      <w:pPr>
        <w:numPr>
          <w:ilvl w:val="0"/>
          <w:numId w:val="18"/>
        </w:numPr>
      </w:pPr>
      <w:r>
        <w:t xml:space="preserve">Select </w:t>
      </w:r>
      <w:r>
        <w:rPr>
          <w:b/>
        </w:rPr>
        <w:t>Obtain IP address automatically</w:t>
      </w:r>
      <w:r>
        <w:t>.</w:t>
      </w:r>
    </w:p>
    <w:p w:rsidR="00C81854" w:rsidRDefault="00C81854" w:rsidP="008D4BE2">
      <w:pPr>
        <w:numPr>
          <w:ilvl w:val="0"/>
          <w:numId w:val="18"/>
        </w:numPr>
      </w:pPr>
      <w:r>
        <w:t xml:space="preserve">Select </w:t>
      </w:r>
      <w:r>
        <w:rPr>
          <w:b/>
        </w:rPr>
        <w:t>Obtain DNS server address automatically</w:t>
      </w:r>
      <w:r>
        <w:t>.</w:t>
      </w:r>
    </w:p>
    <w:p w:rsidR="00C81854" w:rsidRDefault="00EF5E01" w:rsidP="008D4BE2">
      <w:pPr>
        <w:numPr>
          <w:ilvl w:val="0"/>
          <w:numId w:val="18"/>
        </w:numPr>
      </w:pPr>
      <w:r>
        <w:t xml:space="preserve">Click OK to close the property Window and go to the </w:t>
      </w:r>
      <w:r>
        <w:rPr>
          <w:b/>
        </w:rPr>
        <w:t xml:space="preserve">Support </w:t>
      </w:r>
      <w:r>
        <w:t>tab on the Local Area Connection Status window.</w:t>
      </w:r>
    </w:p>
    <w:p w:rsidR="00EF5E01" w:rsidRPr="00C81854" w:rsidRDefault="00EF5E01" w:rsidP="008D4BE2">
      <w:pPr>
        <w:numPr>
          <w:ilvl w:val="0"/>
          <w:numId w:val="18"/>
        </w:numPr>
      </w:pPr>
      <w:r>
        <w:t xml:space="preserve">Click the </w:t>
      </w:r>
      <w:r>
        <w:rPr>
          <w:b/>
        </w:rPr>
        <w:t>Repair</w:t>
      </w:r>
      <w:r>
        <w:t xml:space="preserve"> button to trigger a DHCP request. </w:t>
      </w:r>
      <w:r w:rsidR="004C4AF6">
        <w:t xml:space="preserve">The status panel should display the new IP address and that it was assigned by DHCP. </w:t>
      </w:r>
    </w:p>
    <w:p w:rsidR="00146A64" w:rsidRDefault="00146A64" w:rsidP="00146A64"/>
    <w:p w:rsidR="006165C5" w:rsidRDefault="00DA6D5C" w:rsidP="0021178C">
      <w:pPr>
        <w:pStyle w:val="Heading3"/>
      </w:pPr>
      <w:r>
        <w:t>Configuring DHCP on the r</w:t>
      </w:r>
      <w:r w:rsidR="006165C5">
        <w:t>outer</w:t>
      </w:r>
    </w:p>
    <w:p w:rsidR="000D4048" w:rsidRDefault="002D2FF1" w:rsidP="00C81854">
      <w:r>
        <w:t xml:space="preserve">DHCP on the router is very similar to DHCP on Windows </w:t>
      </w:r>
      <w:del w:id="273" w:author="fhdsjokahf jfdoifj" w:date="2016-09-10T07:25:00Z">
        <w:r w:rsidDel="006865E7">
          <w:delText>2003</w:delText>
        </w:r>
      </w:del>
      <w:ins w:id="274" w:author="fhdsjokahf jfdoifj" w:date="2016-09-10T07:25:00Z">
        <w:r w:rsidR="006865E7">
          <w:t>2012</w:t>
        </w:r>
      </w:ins>
      <w:r>
        <w:t xml:space="preserve"> except it uses a pool instead of a scope. The router also assumes that every address on the pod’s network can be used for the pool so you will have to specifically exclude the range of addresses that it should not use.</w:t>
      </w:r>
    </w:p>
    <w:p w:rsidR="002D2FF1" w:rsidRDefault="002D2FF1" w:rsidP="00C81854"/>
    <w:p w:rsidR="00AD7B90" w:rsidRPr="00AD7B90" w:rsidRDefault="00AD7B90" w:rsidP="00C81854">
      <w:r>
        <w:t>On the router</w:t>
      </w:r>
      <w:r w:rsidR="00133398">
        <w:t xml:space="preserve"> in </w:t>
      </w:r>
      <w:proofErr w:type="spellStart"/>
      <w:r w:rsidR="00133398">
        <w:t>config</w:t>
      </w:r>
      <w:proofErr w:type="spellEnd"/>
      <w:r w:rsidR="00133398">
        <w:t xml:space="preserve"> mode (</w:t>
      </w:r>
      <w:proofErr w:type="spellStart"/>
      <w:r w:rsidR="00133398">
        <w:rPr>
          <w:b/>
        </w:rPr>
        <w:t>config</w:t>
      </w:r>
      <w:proofErr w:type="spellEnd"/>
      <w:r w:rsidR="00133398">
        <w:rPr>
          <w:b/>
        </w:rPr>
        <w:t xml:space="preserve"> term</w:t>
      </w:r>
      <w:r w:rsidR="00133398">
        <w:t>):</w:t>
      </w:r>
    </w:p>
    <w:p w:rsidR="002D2FF1" w:rsidRPr="00C618E0" w:rsidRDefault="002D2FF1" w:rsidP="00C618E0"/>
    <w:p w:rsidR="002D2FF1" w:rsidRDefault="00BE2065" w:rsidP="008D4BE2">
      <w:pPr>
        <w:numPr>
          <w:ilvl w:val="0"/>
          <w:numId w:val="19"/>
        </w:numPr>
      </w:pPr>
      <w:r>
        <w:t>Exclude the ranges 1-</w:t>
      </w:r>
      <w:r w:rsidR="00BB3508">
        <w:t>50</w:t>
      </w:r>
      <w:r>
        <w:t xml:space="preserve"> and </w:t>
      </w:r>
      <w:r w:rsidR="0013351E">
        <w:t>1</w:t>
      </w:r>
      <w:r w:rsidR="00BB3508">
        <w:t>00</w:t>
      </w:r>
      <w:r>
        <w:t>-254 from the DHCP pool.</w:t>
      </w:r>
    </w:p>
    <w:p w:rsidR="00BE2065" w:rsidRPr="00BE2065" w:rsidRDefault="00BE2065" w:rsidP="008D4BE2">
      <w:pPr>
        <w:numPr>
          <w:ilvl w:val="1"/>
          <w:numId w:val="19"/>
        </w:numPr>
      </w:pPr>
      <w:proofErr w:type="spellStart"/>
      <w:r>
        <w:rPr>
          <w:b/>
        </w:rPr>
        <w:t>ip</w:t>
      </w:r>
      <w:proofErr w:type="spellEnd"/>
      <w:r>
        <w:rPr>
          <w:b/>
        </w:rPr>
        <w:t xml:space="preserve"> </w:t>
      </w:r>
      <w:proofErr w:type="spellStart"/>
      <w:r>
        <w:rPr>
          <w:b/>
        </w:rPr>
        <w:t>dhcp</w:t>
      </w:r>
      <w:proofErr w:type="spellEnd"/>
      <w:r>
        <w:rPr>
          <w:b/>
        </w:rPr>
        <w:t xml:space="preserve"> excluded-address   190.111.&lt;pod #&gt;.1   190.111.&lt;pod</w:t>
      </w:r>
      <w:r w:rsidR="007B78D8">
        <w:rPr>
          <w:b/>
        </w:rPr>
        <w:t xml:space="preserve"> </w:t>
      </w:r>
      <w:r>
        <w:rPr>
          <w:b/>
        </w:rPr>
        <w:t>#&gt;.</w:t>
      </w:r>
      <w:r w:rsidR="00BB3508">
        <w:rPr>
          <w:b/>
        </w:rPr>
        <w:t>50</w:t>
      </w:r>
    </w:p>
    <w:p w:rsidR="00BE2065" w:rsidRDefault="00BE2065" w:rsidP="008D4BE2">
      <w:pPr>
        <w:numPr>
          <w:ilvl w:val="1"/>
          <w:numId w:val="19"/>
        </w:numPr>
      </w:pPr>
      <w:proofErr w:type="spellStart"/>
      <w:r>
        <w:rPr>
          <w:b/>
        </w:rPr>
        <w:t>ip</w:t>
      </w:r>
      <w:proofErr w:type="spellEnd"/>
      <w:r>
        <w:rPr>
          <w:b/>
        </w:rPr>
        <w:t xml:space="preserve"> </w:t>
      </w:r>
      <w:proofErr w:type="spellStart"/>
      <w:r>
        <w:rPr>
          <w:b/>
        </w:rPr>
        <w:t>dhcp</w:t>
      </w:r>
      <w:proofErr w:type="spellEnd"/>
      <w:r>
        <w:rPr>
          <w:b/>
        </w:rPr>
        <w:t xml:space="preserve"> excluded-address   190.111.&lt;pod #&gt;.</w:t>
      </w:r>
      <w:r w:rsidR="0013351E">
        <w:rPr>
          <w:b/>
        </w:rPr>
        <w:t>1</w:t>
      </w:r>
      <w:r w:rsidR="00BB3508">
        <w:rPr>
          <w:b/>
        </w:rPr>
        <w:t>00</w:t>
      </w:r>
      <w:r>
        <w:rPr>
          <w:b/>
        </w:rPr>
        <w:t xml:space="preserve">   190.111.&lt;pod #&gt;.254</w:t>
      </w:r>
    </w:p>
    <w:p w:rsidR="00BE2065" w:rsidRDefault="00BE2065" w:rsidP="008D4BE2">
      <w:pPr>
        <w:numPr>
          <w:ilvl w:val="0"/>
          <w:numId w:val="19"/>
        </w:numPr>
      </w:pPr>
      <w:r>
        <w:t>Create the DHCP pool and set the DHCP options.</w:t>
      </w:r>
    </w:p>
    <w:p w:rsidR="00BE2065" w:rsidRPr="00BE2065" w:rsidRDefault="00BE2065" w:rsidP="008D4BE2">
      <w:pPr>
        <w:numPr>
          <w:ilvl w:val="1"/>
          <w:numId w:val="19"/>
        </w:numPr>
      </w:pPr>
      <w:proofErr w:type="spellStart"/>
      <w:r>
        <w:rPr>
          <w:b/>
        </w:rPr>
        <w:t>ip</w:t>
      </w:r>
      <w:proofErr w:type="spellEnd"/>
      <w:r>
        <w:rPr>
          <w:b/>
        </w:rPr>
        <w:t xml:space="preserve"> </w:t>
      </w:r>
      <w:proofErr w:type="spellStart"/>
      <w:r>
        <w:rPr>
          <w:b/>
        </w:rPr>
        <w:t>dhcp</w:t>
      </w:r>
      <w:proofErr w:type="spellEnd"/>
      <w:r>
        <w:rPr>
          <w:b/>
        </w:rPr>
        <w:t xml:space="preserve"> pool </w:t>
      </w:r>
      <w:r w:rsidR="00242607">
        <w:rPr>
          <w:b/>
        </w:rPr>
        <w:t xml:space="preserve">  </w:t>
      </w:r>
      <w:r>
        <w:rPr>
          <w:b/>
        </w:rPr>
        <w:t>Pod&lt;#&gt;Pool</w:t>
      </w:r>
    </w:p>
    <w:p w:rsidR="00BE2065" w:rsidRPr="00BE2065" w:rsidRDefault="00BE2065" w:rsidP="008D4BE2">
      <w:pPr>
        <w:numPr>
          <w:ilvl w:val="1"/>
          <w:numId w:val="19"/>
        </w:numPr>
      </w:pPr>
      <w:r>
        <w:rPr>
          <w:b/>
        </w:rPr>
        <w:t>network    190.111.&lt;pod #&gt;.0    255.255.255.0</w:t>
      </w:r>
    </w:p>
    <w:p w:rsidR="00BE2065" w:rsidRPr="00536816" w:rsidRDefault="00BE2065" w:rsidP="008D4BE2">
      <w:pPr>
        <w:numPr>
          <w:ilvl w:val="1"/>
          <w:numId w:val="19"/>
        </w:numPr>
      </w:pPr>
      <w:r>
        <w:rPr>
          <w:b/>
        </w:rPr>
        <w:t>default-router   190.111.</w:t>
      </w:r>
      <w:r w:rsidR="00536816">
        <w:rPr>
          <w:b/>
        </w:rPr>
        <w:t>&lt;pod #&gt;.254</w:t>
      </w:r>
    </w:p>
    <w:p w:rsidR="00536816" w:rsidRPr="00536816" w:rsidRDefault="00536816" w:rsidP="008D4BE2">
      <w:pPr>
        <w:numPr>
          <w:ilvl w:val="1"/>
          <w:numId w:val="19"/>
        </w:numPr>
      </w:pPr>
      <w:proofErr w:type="spellStart"/>
      <w:r>
        <w:rPr>
          <w:b/>
        </w:rPr>
        <w:t>dns</w:t>
      </w:r>
      <w:proofErr w:type="spellEnd"/>
      <w:r>
        <w:rPr>
          <w:b/>
        </w:rPr>
        <w:t>-server   190.111.&lt;pod #&gt;.1</w:t>
      </w:r>
    </w:p>
    <w:p w:rsidR="00536816" w:rsidRPr="00536816" w:rsidRDefault="00536816" w:rsidP="008D4BE2">
      <w:pPr>
        <w:numPr>
          <w:ilvl w:val="1"/>
          <w:numId w:val="19"/>
        </w:numPr>
      </w:pPr>
      <w:r>
        <w:rPr>
          <w:b/>
        </w:rPr>
        <w:t>domain-name   pod&lt;#&gt;.</w:t>
      </w:r>
      <w:proofErr w:type="spellStart"/>
      <w:r>
        <w:rPr>
          <w:b/>
        </w:rPr>
        <w:t>edu</w:t>
      </w:r>
      <w:proofErr w:type="spellEnd"/>
    </w:p>
    <w:p w:rsidR="00536816" w:rsidRPr="00536816" w:rsidRDefault="00536816" w:rsidP="008D4BE2">
      <w:pPr>
        <w:numPr>
          <w:ilvl w:val="1"/>
          <w:numId w:val="19"/>
        </w:numPr>
      </w:pPr>
      <w:r>
        <w:rPr>
          <w:b/>
        </w:rPr>
        <w:t>exit</w:t>
      </w:r>
    </w:p>
    <w:p w:rsidR="00536816" w:rsidRDefault="00536816" w:rsidP="00536816"/>
    <w:p w:rsidR="00C81854" w:rsidRDefault="000D4048" w:rsidP="00C81854">
      <w:r>
        <w:t xml:space="preserve">Because DHCP is </w:t>
      </w:r>
      <w:r w:rsidR="00E209C4">
        <w:t xml:space="preserve">already </w:t>
      </w:r>
      <w:r>
        <w:t xml:space="preserve">running on the Windows </w:t>
      </w:r>
      <w:del w:id="275" w:author="fhdsjokahf jfdoifj" w:date="2016-09-10T07:25:00Z">
        <w:r w:rsidDel="006865E7">
          <w:delText>2003</w:delText>
        </w:r>
      </w:del>
      <w:ins w:id="276" w:author="fhdsjokahf jfdoifj" w:date="2016-09-10T07:25:00Z">
        <w:r w:rsidR="006865E7">
          <w:t>2012</w:t>
        </w:r>
      </w:ins>
      <w:r>
        <w:t xml:space="preserve"> server, it will </w:t>
      </w:r>
      <w:r w:rsidR="00E209C4">
        <w:t xml:space="preserve">have to be temporarily suspended </w:t>
      </w:r>
      <w:r>
        <w:t xml:space="preserve">before testing DHCP on the router. </w:t>
      </w:r>
      <w:r w:rsidR="00E209C4">
        <w:t xml:space="preserve">You can disable </w:t>
      </w:r>
      <w:r w:rsidR="00242607">
        <w:t xml:space="preserve">the Windows </w:t>
      </w:r>
      <w:del w:id="277" w:author="fhdsjokahf jfdoifj" w:date="2016-09-10T07:25:00Z">
        <w:r w:rsidR="00242607" w:rsidDel="006865E7">
          <w:delText>2003</w:delText>
        </w:r>
      </w:del>
      <w:ins w:id="278" w:author="fhdsjokahf jfdoifj" w:date="2016-09-10T07:25:00Z">
        <w:r w:rsidR="006865E7">
          <w:t>2012</w:t>
        </w:r>
      </w:ins>
      <w:r w:rsidR="00242607">
        <w:t xml:space="preserve"> </w:t>
      </w:r>
      <w:r w:rsidR="00E209C4">
        <w:t xml:space="preserve">DHCP service by right-clicking on the scope in the DHCP management component and selecting </w:t>
      </w:r>
      <w:r w:rsidR="00E209C4">
        <w:rPr>
          <w:b/>
        </w:rPr>
        <w:t>Deactivate</w:t>
      </w:r>
      <w:r w:rsidR="00E209C4">
        <w:t xml:space="preserve">. To re-enable DHCP, select </w:t>
      </w:r>
      <w:r w:rsidR="00E209C4">
        <w:rPr>
          <w:b/>
        </w:rPr>
        <w:t>Activate</w:t>
      </w:r>
      <w:r w:rsidR="00E209C4">
        <w:t xml:space="preserve">. DHCP service on the </w:t>
      </w:r>
      <w:r w:rsidR="002D2FF1">
        <w:t>router can also be suspended by</w:t>
      </w:r>
      <w:r w:rsidR="00E209C4">
        <w:t xml:space="preserve"> entering the command </w:t>
      </w:r>
      <w:r w:rsidR="00E209C4">
        <w:rPr>
          <w:b/>
        </w:rPr>
        <w:t xml:space="preserve">no service </w:t>
      </w:r>
      <w:proofErr w:type="spellStart"/>
      <w:r w:rsidR="00E209C4">
        <w:rPr>
          <w:b/>
        </w:rPr>
        <w:t>dhcp</w:t>
      </w:r>
      <w:proofErr w:type="spellEnd"/>
      <w:r w:rsidR="00E209C4">
        <w:t xml:space="preserve"> </w:t>
      </w:r>
      <w:r w:rsidR="002D2FF1">
        <w:t xml:space="preserve">in </w:t>
      </w:r>
      <w:proofErr w:type="spellStart"/>
      <w:r w:rsidR="002D2FF1">
        <w:t>config</w:t>
      </w:r>
      <w:proofErr w:type="spellEnd"/>
      <w:r w:rsidR="002D2FF1">
        <w:t xml:space="preserve"> mode </w:t>
      </w:r>
      <w:r w:rsidR="00E209C4">
        <w:t xml:space="preserve">and </w:t>
      </w:r>
      <w:r w:rsidR="002D2FF1">
        <w:t xml:space="preserve">can be </w:t>
      </w:r>
      <w:r w:rsidR="00E209C4">
        <w:t xml:space="preserve">re-enabled with </w:t>
      </w:r>
      <w:r w:rsidR="00E209C4">
        <w:rPr>
          <w:b/>
        </w:rPr>
        <w:t xml:space="preserve">service </w:t>
      </w:r>
      <w:proofErr w:type="spellStart"/>
      <w:r w:rsidR="00E209C4">
        <w:rPr>
          <w:b/>
        </w:rPr>
        <w:t>dhcp</w:t>
      </w:r>
      <w:proofErr w:type="spellEnd"/>
      <w:r w:rsidR="00242607">
        <w:t>.</w:t>
      </w:r>
    </w:p>
    <w:p w:rsidR="00AD7B90" w:rsidRDefault="00AD7B90" w:rsidP="00C81854"/>
    <w:p w:rsidR="00242607" w:rsidRDefault="00242607" w:rsidP="00C81854">
      <w:r>
        <w:t xml:space="preserve">On the Windows </w:t>
      </w:r>
      <w:del w:id="279" w:author="fhdsjokahf jfdoifj" w:date="2016-09-10T07:25:00Z">
        <w:r w:rsidR="00716CAD" w:rsidDel="006865E7">
          <w:delText>2003</w:delText>
        </w:r>
      </w:del>
      <w:ins w:id="280" w:author="fhdsjokahf jfdoifj" w:date="2016-09-10T07:25:00Z">
        <w:r w:rsidR="006865E7">
          <w:t>2012</w:t>
        </w:r>
      </w:ins>
      <w:r w:rsidR="00716CAD">
        <w:t xml:space="preserve"> server</w:t>
      </w:r>
      <w:r w:rsidR="009A4463">
        <w:t>:</w:t>
      </w:r>
    </w:p>
    <w:p w:rsidR="000C07DB" w:rsidRDefault="000C07DB" w:rsidP="00C81854"/>
    <w:p w:rsidR="00716CAD" w:rsidRDefault="002F0AD0" w:rsidP="008D4BE2">
      <w:pPr>
        <w:numPr>
          <w:ilvl w:val="0"/>
          <w:numId w:val="20"/>
        </w:numPr>
      </w:pPr>
      <w:r>
        <w:t>Open</w:t>
      </w:r>
      <w:r w:rsidR="00716CAD">
        <w:t xml:space="preserve"> </w:t>
      </w:r>
      <w:del w:id="281" w:author="Windows User" w:date="2016-09-16T10:32:00Z">
        <w:r w:rsidR="00716CAD" w:rsidDel="00BF1AF5">
          <w:rPr>
            <w:b/>
          </w:rPr>
          <w:delText>Start</w:delText>
        </w:r>
      </w:del>
      <w:ins w:id="282" w:author="Windows User" w:date="2016-09-16T10:32:00Z">
        <w:r w:rsidR="00BF1AF5">
          <w:rPr>
            <w:b/>
          </w:rPr>
          <w:t>Server Manager</w:t>
        </w:r>
      </w:ins>
      <w:r w:rsidR="00716CAD">
        <w:rPr>
          <w:b/>
        </w:rPr>
        <w:t>-&gt;Administrative Tools-&gt;DHCP.</w:t>
      </w:r>
    </w:p>
    <w:p w:rsidR="00242607" w:rsidRDefault="00242607" w:rsidP="008D4BE2">
      <w:pPr>
        <w:numPr>
          <w:ilvl w:val="0"/>
          <w:numId w:val="20"/>
        </w:numPr>
      </w:pPr>
      <w:r>
        <w:t>Double-click on the server’</w:t>
      </w:r>
      <w:r w:rsidR="006B4E3D">
        <w:t xml:space="preserve">s name, </w:t>
      </w:r>
      <w:r w:rsidR="006B4E3D">
        <w:rPr>
          <w:b/>
        </w:rPr>
        <w:t>Pod&lt;#&gt;Server</w:t>
      </w:r>
      <w:r w:rsidR="006B4E3D" w:rsidRPr="006B4E3D">
        <w:t>,</w:t>
      </w:r>
      <w:r w:rsidR="006B4E3D">
        <w:rPr>
          <w:b/>
        </w:rPr>
        <w:t xml:space="preserve"> </w:t>
      </w:r>
      <w:r>
        <w:t>in the left panel to show the list of scopes.</w:t>
      </w:r>
    </w:p>
    <w:p w:rsidR="00242607" w:rsidRDefault="00242607" w:rsidP="008D4BE2">
      <w:pPr>
        <w:numPr>
          <w:ilvl w:val="0"/>
          <w:numId w:val="20"/>
        </w:numPr>
      </w:pPr>
      <w:r>
        <w:t xml:space="preserve">Right-click on the scope named </w:t>
      </w:r>
      <w:r>
        <w:rPr>
          <w:b/>
        </w:rPr>
        <w:t>Pod&lt;#&gt;Scope</w:t>
      </w:r>
      <w:r>
        <w:t>.</w:t>
      </w:r>
    </w:p>
    <w:p w:rsidR="00242607" w:rsidRDefault="00242607" w:rsidP="008D4BE2">
      <w:pPr>
        <w:numPr>
          <w:ilvl w:val="0"/>
          <w:numId w:val="20"/>
        </w:numPr>
      </w:pPr>
      <w:r>
        <w:t xml:space="preserve">Select </w:t>
      </w:r>
      <w:r>
        <w:rPr>
          <w:b/>
        </w:rPr>
        <w:t>Deactivate</w:t>
      </w:r>
      <w:r>
        <w:t>.</w:t>
      </w:r>
    </w:p>
    <w:p w:rsidR="000C07DB" w:rsidRDefault="000C07DB" w:rsidP="00C81854"/>
    <w:p w:rsidR="006052C1" w:rsidRDefault="00A72EC3" w:rsidP="006052C1">
      <w:r>
        <w:t xml:space="preserve">Since the Windows </w:t>
      </w:r>
      <w:del w:id="283" w:author="fhdsjokahf jfdoifj" w:date="2016-09-10T07:24:00Z">
        <w:r w:rsidDel="006865E7">
          <w:delText>XP</w:delText>
        </w:r>
      </w:del>
      <w:ins w:id="284" w:author="fhdsjokahf jfdoifj" w:date="2016-09-10T07:24:00Z">
        <w:r w:rsidR="006865E7">
          <w:t>10</w:t>
        </w:r>
      </w:ins>
      <w:r>
        <w:t xml:space="preserve"> machine was already assigned an IP address by the Windows </w:t>
      </w:r>
      <w:del w:id="285" w:author="fhdsjokahf jfdoifj" w:date="2016-09-10T07:25:00Z">
        <w:r w:rsidDel="006865E7">
          <w:delText>2003</w:delText>
        </w:r>
      </w:del>
      <w:ins w:id="286" w:author="fhdsjokahf jfdoifj" w:date="2016-09-10T07:25:00Z">
        <w:r w:rsidR="006865E7">
          <w:t>2012</w:t>
        </w:r>
      </w:ins>
      <w:r>
        <w:t xml:space="preserve"> DHCP service, it will not automatically request a new one now that the router is providing DHCP service. You will have to click </w:t>
      </w:r>
      <w:r w:rsidR="00BE2065">
        <w:rPr>
          <w:b/>
        </w:rPr>
        <w:t>Repair</w:t>
      </w:r>
      <w:r w:rsidR="00BE2065">
        <w:t xml:space="preserve"> on the network interface to</w:t>
      </w:r>
      <w:r>
        <w:t xml:space="preserve"> force Windows </w:t>
      </w:r>
      <w:del w:id="287" w:author="fhdsjokahf jfdoifj" w:date="2016-09-10T07:24:00Z">
        <w:r w:rsidDel="006865E7">
          <w:delText>XP</w:delText>
        </w:r>
      </w:del>
      <w:ins w:id="288" w:author="fhdsjokahf jfdoifj" w:date="2016-09-10T07:24:00Z">
        <w:r w:rsidR="006865E7">
          <w:t>10</w:t>
        </w:r>
      </w:ins>
      <w:r>
        <w:t xml:space="preserve"> to request a new </w:t>
      </w:r>
      <w:r w:rsidR="00BE2065">
        <w:t xml:space="preserve">IP </w:t>
      </w:r>
      <w:r>
        <w:t>address from the router</w:t>
      </w:r>
      <w:r w:rsidR="00BE2065">
        <w:t>’s DHCP service</w:t>
      </w:r>
      <w:r>
        <w:t>.</w:t>
      </w:r>
    </w:p>
    <w:p w:rsidR="00BE2065" w:rsidRDefault="00BE2065" w:rsidP="006052C1"/>
    <w:p w:rsidR="00133398" w:rsidRDefault="00133398" w:rsidP="006052C1">
      <w:r>
        <w:t xml:space="preserve">On the </w:t>
      </w:r>
      <w:del w:id="289" w:author="fhdsjokahf jfdoifj" w:date="2016-09-10T07:24:00Z">
        <w:r w:rsidDel="006865E7">
          <w:delText>XP</w:delText>
        </w:r>
      </w:del>
      <w:ins w:id="290" w:author="fhdsjokahf jfdoifj" w:date="2016-09-10T07:24:00Z">
        <w:r w:rsidR="006865E7">
          <w:t>10</w:t>
        </w:r>
      </w:ins>
      <w:r>
        <w:t xml:space="preserve"> workstation:</w:t>
      </w:r>
    </w:p>
    <w:p w:rsidR="00133398" w:rsidRDefault="00242607" w:rsidP="00133398">
      <w:r>
        <w:t xml:space="preserve"> </w:t>
      </w:r>
    </w:p>
    <w:p w:rsidR="00133398" w:rsidRDefault="00133398" w:rsidP="008D4BE2">
      <w:pPr>
        <w:numPr>
          <w:ilvl w:val="0"/>
          <w:numId w:val="21"/>
        </w:numPr>
      </w:pPr>
      <w:r>
        <w:t xml:space="preserve">Open </w:t>
      </w:r>
      <w:r w:rsidRPr="00133398">
        <w:rPr>
          <w:b/>
        </w:rPr>
        <w:t>Start-&gt;Control Panel-&gt;Network Connections-&gt;Local Area Connection</w:t>
      </w:r>
      <w:r>
        <w:t>.</w:t>
      </w:r>
    </w:p>
    <w:p w:rsidR="000C07DB" w:rsidRDefault="000C07DB" w:rsidP="008D4BE2">
      <w:pPr>
        <w:numPr>
          <w:ilvl w:val="0"/>
          <w:numId w:val="21"/>
        </w:numPr>
      </w:pPr>
      <w:r>
        <w:t xml:space="preserve">Select the </w:t>
      </w:r>
      <w:r>
        <w:rPr>
          <w:b/>
        </w:rPr>
        <w:t xml:space="preserve">Support </w:t>
      </w:r>
      <w:r>
        <w:t>tab.</w:t>
      </w:r>
    </w:p>
    <w:p w:rsidR="000C07DB" w:rsidRDefault="000C07DB" w:rsidP="008D4BE2">
      <w:pPr>
        <w:numPr>
          <w:ilvl w:val="0"/>
          <w:numId w:val="21"/>
        </w:numPr>
      </w:pPr>
      <w:r>
        <w:t xml:space="preserve">Click the </w:t>
      </w:r>
      <w:r>
        <w:rPr>
          <w:b/>
        </w:rPr>
        <w:t>Repair</w:t>
      </w:r>
      <w:r>
        <w:t xml:space="preserve"> button to trigger a DHCP request. </w:t>
      </w:r>
    </w:p>
    <w:p w:rsidR="000C07DB" w:rsidRDefault="000C07DB" w:rsidP="008D4BE2">
      <w:pPr>
        <w:numPr>
          <w:ilvl w:val="0"/>
          <w:numId w:val="21"/>
        </w:numPr>
      </w:pPr>
      <w:r>
        <w:t xml:space="preserve">Click </w:t>
      </w:r>
      <w:r>
        <w:rPr>
          <w:b/>
        </w:rPr>
        <w:t>Details</w:t>
      </w:r>
      <w:r>
        <w:t xml:space="preserve"> and verify that the router (</w:t>
      </w:r>
      <w:r>
        <w:rPr>
          <w:b/>
        </w:rPr>
        <w:t>190.111.&lt;pod #&gt;.25</w:t>
      </w:r>
      <w:r w:rsidR="00374777">
        <w:rPr>
          <w:b/>
        </w:rPr>
        <w:t>4</w:t>
      </w:r>
      <w:r>
        <w:t>) is the DHCP server that assigned the new IP address.</w:t>
      </w:r>
    </w:p>
    <w:p w:rsidR="009A7068" w:rsidRDefault="009A7068" w:rsidP="009A7068"/>
    <w:p w:rsidR="00DF044C" w:rsidRDefault="00DF044C" w:rsidP="0021178C">
      <w:pPr>
        <w:pStyle w:val="Heading3"/>
      </w:pPr>
      <w:r>
        <w:t>Attaching a networked printer</w:t>
      </w:r>
    </w:p>
    <w:p w:rsidR="00D54196" w:rsidRDefault="00D54196" w:rsidP="00F10C9E">
      <w:r>
        <w:t xml:space="preserve">A printer can be attached directly to a network through either a built-in network interface card or an external print server. Before a printer can be used over a network, it must be assigned an IP address, either statically or from </w:t>
      </w:r>
      <w:r w:rsidR="005111B2">
        <w:t xml:space="preserve">a </w:t>
      </w:r>
      <w:r>
        <w:t>DHCP</w:t>
      </w:r>
      <w:r w:rsidR="005111B2">
        <w:t xml:space="preserve"> server. The network lab printer has been statically assigned the address 190.111.50.110. The Windows </w:t>
      </w:r>
      <w:del w:id="291" w:author="fhdsjokahf jfdoifj" w:date="2016-09-10T07:25:00Z">
        <w:r w:rsidR="005111B2" w:rsidDel="006865E7">
          <w:delText>2003</w:delText>
        </w:r>
      </w:del>
      <w:ins w:id="292" w:author="fhdsjokahf jfdoifj" w:date="2016-09-10T07:25:00Z">
        <w:r w:rsidR="006865E7">
          <w:t>2012</w:t>
        </w:r>
      </w:ins>
      <w:r w:rsidR="005111B2">
        <w:t xml:space="preserve"> server must be configured to send printer data to that IP address.</w:t>
      </w:r>
      <w:r w:rsidR="00844DD1">
        <w:t xml:space="preserve"> Although the printer is used over the network, Windows terminology describes it as a local printer that is attached to a TCP/IP port.</w:t>
      </w:r>
    </w:p>
    <w:p w:rsidR="00DF044C" w:rsidRDefault="00DF044C" w:rsidP="00C618E0">
      <w:bookmarkStart w:id="293" w:name="OLE_LINK1"/>
      <w:bookmarkStart w:id="294" w:name="OLE_LINK2"/>
    </w:p>
    <w:p w:rsidR="00DF044C" w:rsidRDefault="00DF044C" w:rsidP="00B0188E"/>
    <w:p w:rsidR="00DF044C" w:rsidRDefault="00DF044C" w:rsidP="00F97CF6">
      <w:r>
        <w:t xml:space="preserve">On Windows </w:t>
      </w:r>
      <w:del w:id="295" w:author="fhdsjokahf jfdoifj" w:date="2016-09-10T07:25:00Z">
        <w:r w:rsidDel="006865E7">
          <w:delText>2003</w:delText>
        </w:r>
      </w:del>
      <w:ins w:id="296" w:author="fhdsjokahf jfdoifj" w:date="2016-09-10T07:25:00Z">
        <w:r w:rsidR="006865E7">
          <w:t>2012</w:t>
        </w:r>
      </w:ins>
      <w:r>
        <w:t xml:space="preserve"> server:</w:t>
      </w:r>
    </w:p>
    <w:p w:rsidR="00DF044C" w:rsidRDefault="00DF044C" w:rsidP="00F97CF6"/>
    <w:p w:rsidR="00DF044C" w:rsidRDefault="00DF044C" w:rsidP="008D4BE2">
      <w:pPr>
        <w:numPr>
          <w:ilvl w:val="0"/>
          <w:numId w:val="37"/>
        </w:numPr>
      </w:pPr>
      <w:r>
        <w:t xml:space="preserve">Open </w:t>
      </w:r>
      <w:r>
        <w:rPr>
          <w:b/>
        </w:rPr>
        <w:t>Start-&gt;Control Panel-&gt;Printers and Faxes</w:t>
      </w:r>
      <w:r>
        <w:t>.</w:t>
      </w:r>
    </w:p>
    <w:p w:rsidR="00DF044C" w:rsidRDefault="00DF044C" w:rsidP="008D4BE2">
      <w:pPr>
        <w:numPr>
          <w:ilvl w:val="0"/>
          <w:numId w:val="37"/>
        </w:numPr>
      </w:pPr>
      <w:r>
        <w:t xml:space="preserve">Right-click in an empty part of the window and select </w:t>
      </w:r>
      <w:r>
        <w:rPr>
          <w:b/>
        </w:rPr>
        <w:t>Add Printer</w:t>
      </w:r>
      <w:r>
        <w:t>.</w:t>
      </w:r>
    </w:p>
    <w:p w:rsidR="00DF044C" w:rsidRDefault="00DF044C" w:rsidP="008D4BE2">
      <w:pPr>
        <w:numPr>
          <w:ilvl w:val="0"/>
          <w:numId w:val="37"/>
        </w:numPr>
      </w:pPr>
      <w:r>
        <w:t xml:space="preserve">Select </w:t>
      </w:r>
      <w:r>
        <w:rPr>
          <w:b/>
        </w:rPr>
        <w:t>Local Printer attached to this computer</w:t>
      </w:r>
      <w:r>
        <w:t xml:space="preserve"> and uncheck </w:t>
      </w:r>
      <w:r>
        <w:rPr>
          <w:b/>
        </w:rPr>
        <w:t>Automatically detect</w:t>
      </w:r>
      <w:r>
        <w:t>.</w:t>
      </w:r>
    </w:p>
    <w:p w:rsidR="00DF044C" w:rsidRDefault="00DF044C" w:rsidP="008D4BE2">
      <w:pPr>
        <w:numPr>
          <w:ilvl w:val="0"/>
          <w:numId w:val="37"/>
        </w:numPr>
      </w:pPr>
      <w:r>
        <w:t xml:space="preserve">Select </w:t>
      </w:r>
      <w:r>
        <w:rPr>
          <w:b/>
        </w:rPr>
        <w:t>Create a new port</w:t>
      </w:r>
      <w:r>
        <w:t xml:space="preserve"> and set the type to </w:t>
      </w:r>
      <w:r>
        <w:rPr>
          <w:b/>
        </w:rPr>
        <w:t>Standard TCP/IP Port</w:t>
      </w:r>
      <w:r>
        <w:t>.</w:t>
      </w:r>
      <w:r w:rsidR="005838E2">
        <w:t xml:space="preserve"> </w:t>
      </w:r>
    </w:p>
    <w:p w:rsidR="00DF044C" w:rsidRDefault="00DF044C" w:rsidP="008D4BE2">
      <w:pPr>
        <w:numPr>
          <w:ilvl w:val="0"/>
          <w:numId w:val="37"/>
        </w:numPr>
      </w:pPr>
      <w:r>
        <w:t xml:space="preserve">Enter the IP address </w:t>
      </w:r>
      <w:r w:rsidR="00AE288B" w:rsidRPr="00133D6C">
        <w:rPr>
          <w:b/>
        </w:rPr>
        <w:t>190.111.50.</w:t>
      </w:r>
      <w:r w:rsidR="00844DD1" w:rsidRPr="00133D6C">
        <w:rPr>
          <w:b/>
        </w:rPr>
        <w:t>110</w:t>
      </w:r>
      <w:r w:rsidR="00AE288B">
        <w:t xml:space="preserve"> in</w:t>
      </w:r>
      <w:r>
        <w:t xml:space="preserve"> the </w:t>
      </w:r>
      <w:r>
        <w:rPr>
          <w:b/>
        </w:rPr>
        <w:t>Printer Name or IP Address</w:t>
      </w:r>
      <w:r>
        <w:t xml:space="preserve"> field.</w:t>
      </w:r>
    </w:p>
    <w:p w:rsidR="00DF044C" w:rsidRDefault="00DF044C" w:rsidP="008D4BE2">
      <w:pPr>
        <w:numPr>
          <w:ilvl w:val="0"/>
          <w:numId w:val="37"/>
        </w:numPr>
      </w:pPr>
      <w:r>
        <w:t xml:space="preserve">Select </w:t>
      </w:r>
      <w:r>
        <w:rPr>
          <w:b/>
        </w:rPr>
        <w:t>HP</w:t>
      </w:r>
      <w:r>
        <w:t xml:space="preserve"> for the manufacturer and </w:t>
      </w:r>
      <w:r>
        <w:rPr>
          <w:b/>
        </w:rPr>
        <w:t xml:space="preserve">HP </w:t>
      </w:r>
      <w:proofErr w:type="spellStart"/>
      <w:r w:rsidR="00844DD1">
        <w:rPr>
          <w:b/>
        </w:rPr>
        <w:t>Laser</w:t>
      </w:r>
      <w:r>
        <w:rPr>
          <w:b/>
        </w:rPr>
        <w:t>jet</w:t>
      </w:r>
      <w:proofErr w:type="spellEnd"/>
      <w:r>
        <w:rPr>
          <w:b/>
        </w:rPr>
        <w:t xml:space="preserve"> </w:t>
      </w:r>
      <w:r w:rsidR="00844DD1">
        <w:rPr>
          <w:b/>
        </w:rPr>
        <w:t>2</w:t>
      </w:r>
      <w:r w:rsidR="00133D6C">
        <w:rPr>
          <w:b/>
        </w:rPr>
        <w:t>0</w:t>
      </w:r>
      <w:r w:rsidR="00844DD1">
        <w:rPr>
          <w:b/>
        </w:rPr>
        <w:t>00</w:t>
      </w:r>
      <w:r>
        <w:t xml:space="preserve"> for the printer</w:t>
      </w:r>
      <w:r w:rsidR="00844DD1">
        <w:t xml:space="preserve"> model</w:t>
      </w:r>
      <w:r>
        <w:t>.</w:t>
      </w:r>
    </w:p>
    <w:p w:rsidR="00DF044C" w:rsidRDefault="00DF044C" w:rsidP="008D4BE2">
      <w:pPr>
        <w:numPr>
          <w:ilvl w:val="0"/>
          <w:numId w:val="37"/>
        </w:numPr>
      </w:pPr>
      <w:r>
        <w:t xml:space="preserve">Select </w:t>
      </w:r>
      <w:r>
        <w:rPr>
          <w:b/>
        </w:rPr>
        <w:t>Yes</w:t>
      </w:r>
      <w:r>
        <w:t xml:space="preserve"> to </w:t>
      </w:r>
      <w:r>
        <w:rPr>
          <w:b/>
        </w:rPr>
        <w:t>using this as the default printer</w:t>
      </w:r>
      <w:r>
        <w:t>.</w:t>
      </w:r>
    </w:p>
    <w:p w:rsidR="00DF044C" w:rsidRDefault="00DF044C" w:rsidP="008D4BE2">
      <w:pPr>
        <w:numPr>
          <w:ilvl w:val="0"/>
          <w:numId w:val="37"/>
        </w:numPr>
      </w:pPr>
      <w:r>
        <w:t xml:space="preserve">Select </w:t>
      </w:r>
      <w:r>
        <w:rPr>
          <w:b/>
        </w:rPr>
        <w:t>Share this printer</w:t>
      </w:r>
      <w:r>
        <w:t xml:space="preserve"> and set the Share Name to </w:t>
      </w:r>
      <w:r>
        <w:rPr>
          <w:b/>
        </w:rPr>
        <w:t>Printer</w:t>
      </w:r>
      <w:r>
        <w:t>.</w:t>
      </w:r>
    </w:p>
    <w:p w:rsidR="00DF044C" w:rsidRDefault="00DF044C" w:rsidP="008D4BE2">
      <w:pPr>
        <w:numPr>
          <w:ilvl w:val="0"/>
          <w:numId w:val="37"/>
        </w:numPr>
      </w:pPr>
      <w:r>
        <w:t>No location or description information is needed, click Next.</w:t>
      </w:r>
    </w:p>
    <w:p w:rsidR="00DF044C" w:rsidRDefault="00DF044C" w:rsidP="008D4BE2">
      <w:pPr>
        <w:numPr>
          <w:ilvl w:val="0"/>
          <w:numId w:val="37"/>
        </w:numPr>
      </w:pPr>
      <w:r>
        <w:t xml:space="preserve">Select </w:t>
      </w:r>
      <w:r>
        <w:rPr>
          <w:b/>
        </w:rPr>
        <w:t>Yes</w:t>
      </w:r>
      <w:r>
        <w:t xml:space="preserve"> to print a test page. </w:t>
      </w:r>
    </w:p>
    <w:p w:rsidR="00DF044C" w:rsidRDefault="00DF044C" w:rsidP="006052C1"/>
    <w:bookmarkEnd w:id="293"/>
    <w:bookmarkEnd w:id="294"/>
    <w:p w:rsidR="00241267" w:rsidRDefault="00364215" w:rsidP="0021178C">
      <w:pPr>
        <w:pStyle w:val="Heading3"/>
      </w:pPr>
      <w:r>
        <w:t xml:space="preserve">Restricting </w:t>
      </w:r>
      <w:r w:rsidR="00241267">
        <w:t>permission</w:t>
      </w:r>
      <w:r>
        <w:t>s</w:t>
      </w:r>
      <w:r w:rsidR="002A1BD4">
        <w:t xml:space="preserve"> of</w:t>
      </w:r>
      <w:r w:rsidR="00241267">
        <w:t xml:space="preserve"> a</w:t>
      </w:r>
      <w:r w:rsidR="002A1BD4">
        <w:t xml:space="preserve"> shared</w:t>
      </w:r>
      <w:r w:rsidR="00241267">
        <w:t xml:space="preserve"> folder and auditing</w:t>
      </w:r>
    </w:p>
    <w:p w:rsidR="00241267" w:rsidRPr="00152281" w:rsidRDefault="00241267" w:rsidP="006052C1">
      <w:r>
        <w:t xml:space="preserve">Security permissions can be set on a folder (or any other object) to control what tasks a user can and cannot perform on that folder. Shared folders have two types of permission settings, </w:t>
      </w:r>
      <w:r>
        <w:rPr>
          <w:i/>
        </w:rPr>
        <w:t>Share Permissions</w:t>
      </w:r>
      <w:r>
        <w:t xml:space="preserve"> and </w:t>
      </w:r>
      <w:r>
        <w:rPr>
          <w:i/>
        </w:rPr>
        <w:t>Access Control Lists</w:t>
      </w:r>
      <w:r w:rsidRPr="00152281">
        <w:t>.</w:t>
      </w:r>
      <w:r>
        <w:t xml:space="preserve"> The Share Permissions are set by clicking on the </w:t>
      </w:r>
      <w:r w:rsidRPr="00D308EE">
        <w:t>Permissions</w:t>
      </w:r>
      <w:r>
        <w:t xml:space="preserve"> button in the </w:t>
      </w:r>
      <w:r w:rsidRPr="00D308EE">
        <w:t>Sharing</w:t>
      </w:r>
      <w:r>
        <w:t xml:space="preserve"> tab of the folder’s properties. Access lists are managed in the </w:t>
      </w:r>
      <w:r w:rsidRPr="00D308EE">
        <w:t>Security</w:t>
      </w:r>
      <w:r>
        <w:t xml:space="preserve"> tab. It is important to realize that both sets of permissions are used by the server to determine what each user will be permitted to do. The server will always pick the most restrictive interpretation of the settings. For example, if the share permissions grant write access to everyone but the access list denies write access for some users, then the more restrictive deny entry will take precedence over the less restrictive share permissions.</w:t>
      </w:r>
    </w:p>
    <w:p w:rsidR="00241267" w:rsidRDefault="00241267" w:rsidP="006052C1"/>
    <w:p w:rsidR="00241267" w:rsidRDefault="00241267" w:rsidP="006052C1">
      <w:r>
        <w:t xml:space="preserve">By default, the shared folder created earlier has share permissions that allow all users to open and read files from the folder but write to or delete. It also has a more restrictive access control list that only permits administrators to access the folder. So by default, the shared folder cannot even be opened by non-administrative users. To give all users the ability to read, write and delete files, the share permissions can be set to give </w:t>
      </w:r>
      <w:r w:rsidRPr="00D308EE">
        <w:rPr>
          <w:i/>
        </w:rPr>
        <w:t>Full Control</w:t>
      </w:r>
      <w:r>
        <w:t xml:space="preserve"> permissions to </w:t>
      </w:r>
      <w:r w:rsidRPr="00D308EE">
        <w:rPr>
          <w:i/>
        </w:rPr>
        <w:t>Everyone</w:t>
      </w:r>
      <w:r>
        <w:t>. Also, a new Access Control List entry must be added for the Everyone group that also grants Full Control permission. Once this is done, all non-administrative users should have permission to do anything in the shared folder.</w:t>
      </w:r>
    </w:p>
    <w:p w:rsidR="00241267" w:rsidRDefault="00241267" w:rsidP="006052C1"/>
    <w:p w:rsidR="00241267" w:rsidRDefault="00241267" w:rsidP="006052C1">
      <w:r>
        <w:t>To deny write and delete permission for one specific user, you have to create an access list entry that specifically denies write and delete permission to that user. Delete permission is not included in the basic access list menu so an advanced access list entry must be used. Note that creating an access list for the user that doesn’t deny permission but doesn’t allow it either is not the same as actually denying permission.</w:t>
      </w:r>
    </w:p>
    <w:p w:rsidR="000A1515" w:rsidRDefault="000A1515" w:rsidP="006052C1"/>
    <w:p w:rsidR="00241267" w:rsidRPr="007039F3" w:rsidRDefault="000A1515" w:rsidP="006052C1">
      <w:pPr>
        <w:rPr>
          <w:b/>
        </w:rPr>
      </w:pPr>
      <w:r>
        <w:t xml:space="preserve">Auditing is a system that allows administrators to track and log when a user makes an attempt (successful or failed) to access system resources or perform certain tasks. In this case, it will be used to monitor each time a specific user is denied permission to write or delete files in the shared folder. Auditing on a folder is configured in the Security tab and works almost exactly like file permissions. </w:t>
      </w:r>
      <w:r w:rsidR="00EF7FC4">
        <w:t>Before you can create auditing rules on a folder, you must enable Object Access auditing in the Domain Controller Security Policy</w:t>
      </w:r>
      <w:r w:rsidR="007039F3">
        <w:t xml:space="preserve"> (any auditing</w:t>
      </w:r>
      <w:r w:rsidR="00FC75E6">
        <w:t xml:space="preserve"> rules created before enabling the policy will not work)</w:t>
      </w:r>
      <w:r w:rsidR="00EF7FC4">
        <w:t>.</w:t>
      </w:r>
      <w:r>
        <w:t xml:space="preserve"> </w:t>
      </w:r>
      <w:r w:rsidR="007039F3">
        <w:t>Once auditing has been established, any failed attempts to write or delete files in the shared folder will be logged to the Security log of the Event Viewer.</w:t>
      </w:r>
      <w:r w:rsidR="00517E65">
        <w:t xml:space="preserve"> To test auditing on a shared folder, you must login as the restricted user on the Windows </w:t>
      </w:r>
      <w:del w:id="297" w:author="fhdsjokahf jfdoifj" w:date="2016-09-10T07:24:00Z">
        <w:r w:rsidR="00517E65" w:rsidDel="006865E7">
          <w:delText>XP</w:delText>
        </w:r>
      </w:del>
      <w:ins w:id="298" w:author="fhdsjokahf jfdoifj" w:date="2016-09-10T07:24:00Z">
        <w:r w:rsidR="006865E7">
          <w:t>10</w:t>
        </w:r>
      </w:ins>
      <w:r w:rsidR="00517E65">
        <w:t xml:space="preserve"> workstation and attempt to delete or write to the file. The permissions should cause the attempt to fail and the auditing rule should log the failed attempt.</w:t>
      </w:r>
    </w:p>
    <w:p w:rsidR="002A1BD4" w:rsidRDefault="002A1BD4" w:rsidP="00DA033F"/>
    <w:p w:rsidR="00D308EE" w:rsidRDefault="00241267" w:rsidP="00DA033F">
      <w:r>
        <w:t xml:space="preserve">On the Windows </w:t>
      </w:r>
      <w:del w:id="299" w:author="fhdsjokahf jfdoifj" w:date="2016-09-10T07:25:00Z">
        <w:r w:rsidDel="006865E7">
          <w:delText>2003</w:delText>
        </w:r>
      </w:del>
      <w:ins w:id="300" w:author="fhdsjokahf jfdoifj" w:date="2016-09-10T07:25:00Z">
        <w:r w:rsidR="006865E7">
          <w:t>2012</w:t>
        </w:r>
      </w:ins>
      <w:r>
        <w:t xml:space="preserve"> server</w:t>
      </w:r>
    </w:p>
    <w:p w:rsidR="004219D9" w:rsidRDefault="004219D9" w:rsidP="00DA033F"/>
    <w:p w:rsidR="00D308EE" w:rsidRDefault="00D308EE" w:rsidP="008D4BE2">
      <w:pPr>
        <w:numPr>
          <w:ilvl w:val="0"/>
          <w:numId w:val="24"/>
        </w:numPr>
      </w:pPr>
      <w:r>
        <w:t xml:space="preserve">Right-click on the folder named </w:t>
      </w:r>
      <w:r>
        <w:rPr>
          <w:b/>
        </w:rPr>
        <w:t>Share</w:t>
      </w:r>
      <w:bookmarkStart w:id="301" w:name="_GoBack"/>
      <w:bookmarkEnd w:id="301"/>
      <w:r>
        <w:rPr>
          <w:b/>
        </w:rPr>
        <w:t>d</w:t>
      </w:r>
      <w:r>
        <w:t xml:space="preserve"> and select </w:t>
      </w:r>
      <w:r>
        <w:rPr>
          <w:b/>
        </w:rPr>
        <w:t>Properties</w:t>
      </w:r>
      <w:r>
        <w:t>.</w:t>
      </w:r>
    </w:p>
    <w:p w:rsidR="008537F4" w:rsidRDefault="008537F4" w:rsidP="008D4BE2">
      <w:pPr>
        <w:numPr>
          <w:ilvl w:val="0"/>
          <w:numId w:val="24"/>
        </w:numPr>
      </w:pPr>
      <w:r>
        <w:t>Set the share permissions to grant Full Control to all users</w:t>
      </w:r>
    </w:p>
    <w:p w:rsidR="00241267" w:rsidRDefault="004219D9" w:rsidP="008D4BE2">
      <w:pPr>
        <w:numPr>
          <w:ilvl w:val="1"/>
          <w:numId w:val="24"/>
        </w:numPr>
      </w:pPr>
      <w:r>
        <w:lastRenderedPageBreak/>
        <w:t xml:space="preserve">Select the </w:t>
      </w:r>
      <w:r>
        <w:rPr>
          <w:b/>
        </w:rPr>
        <w:t>Sharing</w:t>
      </w:r>
      <w:r>
        <w:t xml:space="preserve"> tab and click on the </w:t>
      </w:r>
      <w:r>
        <w:rPr>
          <w:b/>
        </w:rPr>
        <w:t>Permissions</w:t>
      </w:r>
      <w:r>
        <w:t xml:space="preserve"> button.</w:t>
      </w:r>
    </w:p>
    <w:p w:rsidR="004219D9" w:rsidRDefault="004219D9" w:rsidP="008D4BE2">
      <w:pPr>
        <w:numPr>
          <w:ilvl w:val="1"/>
          <w:numId w:val="24"/>
        </w:numPr>
      </w:pPr>
      <w:r>
        <w:t xml:space="preserve">Select the </w:t>
      </w:r>
      <w:r>
        <w:rPr>
          <w:b/>
        </w:rPr>
        <w:t>Everyone</w:t>
      </w:r>
      <w:r>
        <w:t xml:space="preserve"> entry in the user and groups list.</w:t>
      </w:r>
    </w:p>
    <w:p w:rsidR="004219D9" w:rsidRDefault="004219D9" w:rsidP="008D4BE2">
      <w:pPr>
        <w:numPr>
          <w:ilvl w:val="1"/>
          <w:numId w:val="24"/>
        </w:numPr>
      </w:pPr>
      <w:r>
        <w:t xml:space="preserve">Select the </w:t>
      </w:r>
      <w:r>
        <w:rPr>
          <w:b/>
        </w:rPr>
        <w:t xml:space="preserve">Allow </w:t>
      </w:r>
      <w:r w:rsidR="004F567C">
        <w:t xml:space="preserve">option for </w:t>
      </w:r>
      <w:r>
        <w:rPr>
          <w:b/>
        </w:rPr>
        <w:t>Full Control</w:t>
      </w:r>
      <w:r w:rsidR="008537F4">
        <w:t xml:space="preserve"> </w:t>
      </w:r>
      <w:r w:rsidR="004F567C">
        <w:t xml:space="preserve">permission in the </w:t>
      </w:r>
      <w:r w:rsidR="008537F4">
        <w:t>permissions panel.</w:t>
      </w:r>
    </w:p>
    <w:p w:rsidR="008537F4" w:rsidRDefault="008537F4" w:rsidP="008D4BE2">
      <w:pPr>
        <w:numPr>
          <w:ilvl w:val="0"/>
          <w:numId w:val="24"/>
        </w:numPr>
      </w:pPr>
      <w:r>
        <w:t>Create an Access Control List entry that grants Full Control to all users.</w:t>
      </w:r>
    </w:p>
    <w:p w:rsidR="004219D9" w:rsidRDefault="004219D9" w:rsidP="008D4BE2">
      <w:pPr>
        <w:numPr>
          <w:ilvl w:val="1"/>
          <w:numId w:val="24"/>
        </w:numPr>
      </w:pPr>
      <w:r>
        <w:t xml:space="preserve">Select the </w:t>
      </w:r>
      <w:r>
        <w:rPr>
          <w:b/>
        </w:rPr>
        <w:t>Security</w:t>
      </w:r>
      <w:r>
        <w:t xml:space="preserve"> tab.</w:t>
      </w:r>
    </w:p>
    <w:p w:rsidR="004219D9" w:rsidRDefault="008537F4" w:rsidP="008D4BE2">
      <w:pPr>
        <w:numPr>
          <w:ilvl w:val="1"/>
          <w:numId w:val="24"/>
        </w:numPr>
      </w:pPr>
      <w:r>
        <w:t xml:space="preserve">Click the </w:t>
      </w:r>
      <w:r>
        <w:rPr>
          <w:b/>
        </w:rPr>
        <w:t>Add</w:t>
      </w:r>
      <w:r>
        <w:t xml:space="preserve"> button below users and groups and type </w:t>
      </w:r>
      <w:r>
        <w:rPr>
          <w:b/>
        </w:rPr>
        <w:t>Everyone</w:t>
      </w:r>
      <w:r>
        <w:t>.</w:t>
      </w:r>
    </w:p>
    <w:p w:rsidR="008537F4" w:rsidRDefault="007E0112" w:rsidP="008D4BE2">
      <w:pPr>
        <w:numPr>
          <w:ilvl w:val="1"/>
          <w:numId w:val="24"/>
        </w:numPr>
      </w:pPr>
      <w:r>
        <w:t xml:space="preserve">Select </w:t>
      </w:r>
      <w:r w:rsidRPr="007E0112">
        <w:rPr>
          <w:b/>
        </w:rPr>
        <w:t>Everyone</w:t>
      </w:r>
      <w:r>
        <w:t xml:space="preserve"> and c</w:t>
      </w:r>
      <w:r w:rsidRPr="007E0112">
        <w:t>heck</w:t>
      </w:r>
      <w:r w:rsidR="008537F4">
        <w:t xml:space="preserve"> the </w:t>
      </w:r>
      <w:r w:rsidR="008537F4">
        <w:rPr>
          <w:b/>
        </w:rPr>
        <w:t xml:space="preserve">Allow </w:t>
      </w:r>
      <w:r w:rsidR="004F567C">
        <w:t xml:space="preserve">option for </w:t>
      </w:r>
      <w:r w:rsidR="008537F4">
        <w:rPr>
          <w:b/>
        </w:rPr>
        <w:t>Full Control</w:t>
      </w:r>
      <w:r w:rsidR="008537F4">
        <w:t xml:space="preserve"> </w:t>
      </w:r>
      <w:r w:rsidR="004F567C">
        <w:t xml:space="preserve">permission </w:t>
      </w:r>
      <w:r w:rsidR="008537F4">
        <w:t>in the list.</w:t>
      </w:r>
    </w:p>
    <w:p w:rsidR="008537F4" w:rsidRDefault="008537F4" w:rsidP="008D4BE2">
      <w:pPr>
        <w:numPr>
          <w:ilvl w:val="0"/>
          <w:numId w:val="24"/>
        </w:numPr>
      </w:pPr>
      <w:r>
        <w:t>Deny write permission to one</w:t>
      </w:r>
      <w:r w:rsidR="007E0112">
        <w:t xml:space="preserve"> of the accounts created for the members of your pod</w:t>
      </w:r>
      <w:r>
        <w:t>.</w:t>
      </w:r>
    </w:p>
    <w:p w:rsidR="008537F4" w:rsidRDefault="008537F4" w:rsidP="008D4BE2">
      <w:pPr>
        <w:numPr>
          <w:ilvl w:val="1"/>
          <w:numId w:val="24"/>
        </w:numPr>
      </w:pPr>
      <w:r>
        <w:t xml:space="preserve">Click the </w:t>
      </w:r>
      <w:r>
        <w:rPr>
          <w:b/>
        </w:rPr>
        <w:t>Add</w:t>
      </w:r>
      <w:r>
        <w:t xml:space="preserve"> button</w:t>
      </w:r>
      <w:r w:rsidR="007E0112">
        <w:t xml:space="preserve"> and type in the username of a non-administrative user.</w:t>
      </w:r>
    </w:p>
    <w:p w:rsidR="007E0112" w:rsidRDefault="007E0112" w:rsidP="008D4BE2">
      <w:pPr>
        <w:numPr>
          <w:ilvl w:val="1"/>
          <w:numId w:val="24"/>
        </w:numPr>
      </w:pPr>
      <w:r>
        <w:t xml:space="preserve">Select the added user and uncheck all </w:t>
      </w:r>
      <w:r w:rsidRPr="007E0112">
        <w:rPr>
          <w:b/>
        </w:rPr>
        <w:t>Allow</w:t>
      </w:r>
      <w:r>
        <w:rPr>
          <w:b/>
        </w:rPr>
        <w:t xml:space="preserve"> </w:t>
      </w:r>
      <w:r>
        <w:t>permissions in the permissions list.</w:t>
      </w:r>
    </w:p>
    <w:p w:rsidR="007E0112" w:rsidRDefault="007E0112" w:rsidP="008D4BE2">
      <w:pPr>
        <w:numPr>
          <w:ilvl w:val="1"/>
          <w:numId w:val="24"/>
        </w:numPr>
      </w:pPr>
      <w:r>
        <w:t xml:space="preserve">Check the </w:t>
      </w:r>
      <w:r>
        <w:rPr>
          <w:b/>
        </w:rPr>
        <w:t xml:space="preserve">Deny </w:t>
      </w:r>
      <w:r w:rsidR="004F567C">
        <w:t xml:space="preserve">option for </w:t>
      </w:r>
      <w:r>
        <w:rPr>
          <w:b/>
        </w:rPr>
        <w:t>Write</w:t>
      </w:r>
      <w:r>
        <w:t xml:space="preserve"> permission.</w:t>
      </w:r>
    </w:p>
    <w:p w:rsidR="007E0112" w:rsidRDefault="007E0112" w:rsidP="008D4BE2">
      <w:pPr>
        <w:numPr>
          <w:ilvl w:val="1"/>
          <w:numId w:val="24"/>
        </w:numPr>
      </w:pPr>
      <w:r>
        <w:t xml:space="preserve">Click the </w:t>
      </w:r>
      <w:r>
        <w:rPr>
          <w:b/>
        </w:rPr>
        <w:t>Advanced</w:t>
      </w:r>
      <w:r>
        <w:t xml:space="preserve"> button</w:t>
      </w:r>
      <w:r w:rsidR="004F567C">
        <w:t>.</w:t>
      </w:r>
    </w:p>
    <w:p w:rsidR="007E0112" w:rsidRDefault="004F567C" w:rsidP="008D4BE2">
      <w:pPr>
        <w:numPr>
          <w:ilvl w:val="1"/>
          <w:numId w:val="24"/>
        </w:numPr>
      </w:pPr>
      <w:r>
        <w:t xml:space="preserve">Select the </w:t>
      </w:r>
      <w:r>
        <w:rPr>
          <w:b/>
        </w:rPr>
        <w:t>Deny</w:t>
      </w:r>
      <w:r>
        <w:t xml:space="preserve"> entry associated with the added user and click </w:t>
      </w:r>
      <w:r>
        <w:rPr>
          <w:b/>
        </w:rPr>
        <w:t>Edit</w:t>
      </w:r>
      <w:r>
        <w:t>.</w:t>
      </w:r>
    </w:p>
    <w:p w:rsidR="004F567C" w:rsidRDefault="004F567C" w:rsidP="008D4BE2">
      <w:pPr>
        <w:numPr>
          <w:ilvl w:val="1"/>
          <w:numId w:val="24"/>
        </w:numPr>
      </w:pPr>
      <w:r>
        <w:t xml:space="preserve">In the permissions list, check the </w:t>
      </w:r>
      <w:r>
        <w:rPr>
          <w:b/>
        </w:rPr>
        <w:t>Deny</w:t>
      </w:r>
      <w:r>
        <w:t xml:space="preserve"> options for </w:t>
      </w:r>
      <w:r>
        <w:rPr>
          <w:b/>
        </w:rPr>
        <w:t>Delete</w:t>
      </w:r>
      <w:r>
        <w:t xml:space="preserve"> and </w:t>
      </w:r>
      <w:r>
        <w:rPr>
          <w:b/>
        </w:rPr>
        <w:t>Delete Files and Subfolders</w:t>
      </w:r>
      <w:r>
        <w:t>.</w:t>
      </w:r>
      <w:r>
        <w:br/>
        <w:t xml:space="preserve">(Note that you should see </w:t>
      </w:r>
      <w:r w:rsidR="00F9362E">
        <w:t xml:space="preserve">several </w:t>
      </w:r>
      <w:r>
        <w:t>Deny options already checked for write permission</w:t>
      </w:r>
      <w:r w:rsidR="00F9362E">
        <w:t>s</w:t>
      </w:r>
      <w:r>
        <w:t>.)</w:t>
      </w:r>
    </w:p>
    <w:p w:rsidR="00F9362E" w:rsidRDefault="00F9362E" w:rsidP="008D4BE2">
      <w:pPr>
        <w:numPr>
          <w:ilvl w:val="1"/>
          <w:numId w:val="24"/>
        </w:numPr>
      </w:pPr>
      <w:r>
        <w:t>Click OK to return to the Advanced Settings window.</w:t>
      </w:r>
    </w:p>
    <w:p w:rsidR="00EF7FC4" w:rsidRDefault="00EF7FC4" w:rsidP="008D4BE2">
      <w:pPr>
        <w:numPr>
          <w:ilvl w:val="0"/>
          <w:numId w:val="24"/>
        </w:numPr>
      </w:pPr>
      <w:r>
        <w:t>Enable auditing for object (file and folder) access in the domain controller policies.</w:t>
      </w:r>
    </w:p>
    <w:p w:rsidR="00EF7FC4" w:rsidRDefault="00C0612E" w:rsidP="008D4BE2">
      <w:pPr>
        <w:numPr>
          <w:ilvl w:val="1"/>
          <w:numId w:val="24"/>
        </w:numPr>
      </w:pPr>
      <w:ins w:id="302" w:author="Windows User" w:date="2016-09-16T11:31:00Z">
        <w:r>
          <w:t xml:space="preserve">Search for </w:t>
        </w:r>
        <w:proofErr w:type="spellStart"/>
        <w:r>
          <w:t>secpool</w:t>
        </w:r>
      </w:ins>
      <w:proofErr w:type="spellEnd"/>
      <w:ins w:id="303" w:author="Windows User" w:date="2016-09-16T11:32:00Z">
        <w:r>
          <w:t xml:space="preserve"> and open Local Security Policy Application</w:t>
        </w:r>
      </w:ins>
      <w:del w:id="304" w:author="Windows User" w:date="2016-09-16T11:31:00Z">
        <w:r w:rsidR="002F0AD0" w:rsidDel="00C0612E">
          <w:delText>Open</w:delText>
        </w:r>
        <w:r w:rsidR="00EF7FC4" w:rsidDel="00C0612E">
          <w:delText xml:space="preserve"> </w:delText>
        </w:r>
        <w:r w:rsidR="00EF7FC4" w:rsidDel="00C0612E">
          <w:rPr>
            <w:b/>
          </w:rPr>
          <w:delText>Start-&gt;Administrative Tools-&gt;Domain Controller Security Policy</w:delText>
        </w:r>
      </w:del>
      <w:r w:rsidR="00FC75E6">
        <w:t>.</w:t>
      </w:r>
    </w:p>
    <w:p w:rsidR="00FC75E6" w:rsidRDefault="00FC75E6" w:rsidP="008D4BE2">
      <w:pPr>
        <w:numPr>
          <w:ilvl w:val="1"/>
          <w:numId w:val="24"/>
        </w:numPr>
      </w:pPr>
      <w:r>
        <w:t xml:space="preserve">Double-click </w:t>
      </w:r>
      <w:r>
        <w:rPr>
          <w:b/>
        </w:rPr>
        <w:t>Local Policies-&gt;Audit Policy-&gt;Audit object access</w:t>
      </w:r>
      <w:r>
        <w:t>.</w:t>
      </w:r>
    </w:p>
    <w:p w:rsidR="00FC75E6" w:rsidRDefault="00FC75E6" w:rsidP="008D4BE2">
      <w:pPr>
        <w:numPr>
          <w:ilvl w:val="1"/>
          <w:numId w:val="24"/>
        </w:numPr>
      </w:pPr>
      <w:r>
        <w:t xml:space="preserve">Select </w:t>
      </w:r>
      <w:r>
        <w:rPr>
          <w:b/>
        </w:rPr>
        <w:t>Define this policy</w:t>
      </w:r>
      <w:r>
        <w:t xml:space="preserve"> and </w:t>
      </w:r>
      <w:r>
        <w:rPr>
          <w:b/>
        </w:rPr>
        <w:t>Failed</w:t>
      </w:r>
      <w:r>
        <w:t>.</w:t>
      </w:r>
    </w:p>
    <w:p w:rsidR="00F9362E" w:rsidRDefault="00F9362E" w:rsidP="008D4BE2">
      <w:pPr>
        <w:numPr>
          <w:ilvl w:val="0"/>
          <w:numId w:val="24"/>
        </w:numPr>
      </w:pPr>
      <w:r>
        <w:t>Create an auditing entry to track failed access attempts made by the user.</w:t>
      </w:r>
    </w:p>
    <w:p w:rsidR="00F9362E" w:rsidRDefault="001F1252" w:rsidP="008D4BE2">
      <w:pPr>
        <w:numPr>
          <w:ilvl w:val="1"/>
          <w:numId w:val="24"/>
        </w:numPr>
      </w:pPr>
      <w:r>
        <w:t xml:space="preserve">Select the </w:t>
      </w:r>
      <w:r>
        <w:rPr>
          <w:b/>
        </w:rPr>
        <w:t>Auditing</w:t>
      </w:r>
      <w:r>
        <w:t xml:space="preserve"> tab in the Advanced Settings window.</w:t>
      </w:r>
    </w:p>
    <w:p w:rsidR="001F1252" w:rsidRDefault="001F1252" w:rsidP="008D4BE2">
      <w:pPr>
        <w:numPr>
          <w:ilvl w:val="1"/>
          <w:numId w:val="24"/>
        </w:numPr>
      </w:pPr>
      <w:r>
        <w:t xml:space="preserve">Click </w:t>
      </w:r>
      <w:r>
        <w:rPr>
          <w:b/>
        </w:rPr>
        <w:t>Add</w:t>
      </w:r>
      <w:r>
        <w:t xml:space="preserve"> and type the username of the selected account.</w:t>
      </w:r>
    </w:p>
    <w:p w:rsidR="001F1252" w:rsidRDefault="001F1252" w:rsidP="008D4BE2">
      <w:pPr>
        <w:numPr>
          <w:ilvl w:val="1"/>
          <w:numId w:val="24"/>
        </w:numPr>
      </w:pPr>
      <w:r>
        <w:t xml:space="preserve">In the object access panel, select the </w:t>
      </w:r>
      <w:r>
        <w:rPr>
          <w:b/>
        </w:rPr>
        <w:t>Failed</w:t>
      </w:r>
      <w:r>
        <w:t xml:space="preserve"> option for the six </w:t>
      </w:r>
      <w:r w:rsidR="00FC75E6">
        <w:t xml:space="preserve">write or delete </w:t>
      </w:r>
      <w:r>
        <w:t xml:space="preserve">access methods starting at </w:t>
      </w:r>
      <w:r>
        <w:rPr>
          <w:b/>
        </w:rPr>
        <w:t>Create Files/Write Data</w:t>
      </w:r>
      <w:r>
        <w:t xml:space="preserve"> and ending at </w:t>
      </w:r>
      <w:r>
        <w:rPr>
          <w:b/>
        </w:rPr>
        <w:t>Delete</w:t>
      </w:r>
      <w:r>
        <w:t>.</w:t>
      </w:r>
    </w:p>
    <w:p w:rsidR="007039F3" w:rsidRDefault="007039F3" w:rsidP="008D4BE2">
      <w:pPr>
        <w:numPr>
          <w:ilvl w:val="1"/>
          <w:numId w:val="24"/>
        </w:numPr>
      </w:pPr>
      <w:r>
        <w:t>Click Apply and OK on all of the windows associated with the folder’s properties.</w:t>
      </w:r>
    </w:p>
    <w:p w:rsidR="007039F3" w:rsidRDefault="0076696A" w:rsidP="008D4BE2">
      <w:pPr>
        <w:numPr>
          <w:ilvl w:val="0"/>
          <w:numId w:val="24"/>
        </w:numPr>
      </w:pPr>
      <w:r>
        <w:t>Open the Event Viewer Security log, clear all exiting log entries, and watch for a Failed entry.</w:t>
      </w:r>
    </w:p>
    <w:p w:rsidR="0076696A" w:rsidRDefault="002F0AD0" w:rsidP="008D4BE2">
      <w:pPr>
        <w:numPr>
          <w:ilvl w:val="1"/>
          <w:numId w:val="24"/>
        </w:numPr>
      </w:pPr>
      <w:r>
        <w:t>Open</w:t>
      </w:r>
      <w:r w:rsidR="0076696A">
        <w:t xml:space="preserve"> </w:t>
      </w:r>
      <w:r w:rsidR="0076696A">
        <w:rPr>
          <w:b/>
        </w:rPr>
        <w:t>Start-&gt;Administrative Tools-&gt;Event Viewer</w:t>
      </w:r>
      <w:r w:rsidR="0076696A">
        <w:t>.</w:t>
      </w:r>
    </w:p>
    <w:p w:rsidR="0076696A" w:rsidRDefault="0076696A" w:rsidP="008D4BE2">
      <w:pPr>
        <w:numPr>
          <w:ilvl w:val="1"/>
          <w:numId w:val="24"/>
        </w:numPr>
      </w:pPr>
      <w:r>
        <w:t xml:space="preserve">Select </w:t>
      </w:r>
      <w:r>
        <w:rPr>
          <w:b/>
        </w:rPr>
        <w:t>Security</w:t>
      </w:r>
      <w:r w:rsidR="00DD186E">
        <w:t xml:space="preserve"> in the left panel.</w:t>
      </w:r>
    </w:p>
    <w:p w:rsidR="00DD186E" w:rsidRDefault="00DD186E" w:rsidP="008D4BE2">
      <w:pPr>
        <w:numPr>
          <w:ilvl w:val="1"/>
          <w:numId w:val="24"/>
        </w:numPr>
      </w:pPr>
      <w:r>
        <w:t xml:space="preserve">Right-click on </w:t>
      </w:r>
      <w:r>
        <w:rPr>
          <w:b/>
        </w:rPr>
        <w:t>Security</w:t>
      </w:r>
      <w:r>
        <w:t xml:space="preserve"> and select </w:t>
      </w:r>
      <w:r>
        <w:rPr>
          <w:b/>
        </w:rPr>
        <w:t>Clear all events</w:t>
      </w:r>
      <w:r>
        <w:t>. Click No when asked to save to a file.</w:t>
      </w:r>
    </w:p>
    <w:p w:rsidR="00DD186E" w:rsidRDefault="00DD186E" w:rsidP="008D4BE2">
      <w:pPr>
        <w:numPr>
          <w:ilvl w:val="1"/>
          <w:numId w:val="24"/>
        </w:numPr>
      </w:pPr>
      <w:r>
        <w:t>When an access is attempted, right-click on the right</w:t>
      </w:r>
      <w:r w:rsidR="00BA734F">
        <w:t xml:space="preserve"> panel</w:t>
      </w:r>
      <w:r>
        <w:t xml:space="preserve"> and select refresh to see it.</w:t>
      </w:r>
    </w:p>
    <w:p w:rsidR="00BA734F" w:rsidRDefault="00BA734F" w:rsidP="00BA734F"/>
    <w:p w:rsidR="00D308EE" w:rsidRDefault="00D308EE" w:rsidP="00BA734F">
      <w:r>
        <w:t xml:space="preserve">On the Windows </w:t>
      </w:r>
      <w:del w:id="305" w:author="fhdsjokahf jfdoifj" w:date="2016-09-10T07:24:00Z">
        <w:r w:rsidDel="006865E7">
          <w:delText>XP</w:delText>
        </w:r>
      </w:del>
      <w:ins w:id="306" w:author="fhdsjokahf jfdoifj" w:date="2016-09-10T07:24:00Z">
        <w:r w:rsidR="006865E7">
          <w:t>10</w:t>
        </w:r>
      </w:ins>
      <w:r>
        <w:t xml:space="preserve"> workstation:</w:t>
      </w:r>
    </w:p>
    <w:p w:rsidR="00BA734F" w:rsidRDefault="00BA734F" w:rsidP="00BA734F"/>
    <w:p w:rsidR="00D308EE" w:rsidRDefault="00D308EE" w:rsidP="008D4BE2">
      <w:pPr>
        <w:numPr>
          <w:ilvl w:val="0"/>
          <w:numId w:val="27"/>
        </w:numPr>
      </w:pPr>
      <w:r>
        <w:t>C</w:t>
      </w:r>
      <w:r w:rsidRPr="00D308EE">
        <w:t xml:space="preserve">lick </w:t>
      </w:r>
      <w:r>
        <w:rPr>
          <w:b/>
        </w:rPr>
        <w:t>Start-&gt;Log off</w:t>
      </w:r>
      <w:r>
        <w:t xml:space="preserve"> to logout then login as the user who has the restricted permissions.</w:t>
      </w:r>
    </w:p>
    <w:p w:rsidR="00BA734F" w:rsidRDefault="002F0AD0" w:rsidP="008D4BE2">
      <w:pPr>
        <w:numPr>
          <w:ilvl w:val="0"/>
          <w:numId w:val="27"/>
        </w:numPr>
      </w:pPr>
      <w:r>
        <w:t>Open</w:t>
      </w:r>
      <w:r w:rsidR="00BA734F">
        <w:t xml:space="preserve"> </w:t>
      </w:r>
      <w:r w:rsidR="00BA734F">
        <w:rPr>
          <w:b/>
        </w:rPr>
        <w:t>Start-&gt;My Computer</w:t>
      </w:r>
      <w:r w:rsidR="00BA734F">
        <w:t xml:space="preserve"> and type </w:t>
      </w:r>
      <w:r w:rsidR="00BA734F">
        <w:rPr>
          <w:b/>
        </w:rPr>
        <w:t>\\Pod&lt;#&gt;Server\Shared</w:t>
      </w:r>
      <w:r w:rsidR="00BA734F">
        <w:t xml:space="preserve"> into the address bar.</w:t>
      </w:r>
    </w:p>
    <w:p w:rsidR="00BA734F" w:rsidRDefault="00BA734F" w:rsidP="008D4BE2">
      <w:pPr>
        <w:numPr>
          <w:ilvl w:val="0"/>
          <w:numId w:val="27"/>
        </w:numPr>
      </w:pPr>
      <w:r>
        <w:t xml:space="preserve">Right-click on the </w:t>
      </w:r>
      <w:r>
        <w:rPr>
          <w:b/>
        </w:rPr>
        <w:t>pod&lt;#&gt;.txt</w:t>
      </w:r>
      <w:r>
        <w:t xml:space="preserve"> file and attempt to delete it (you should see permission denied).</w:t>
      </w:r>
    </w:p>
    <w:p w:rsidR="00BA734F" w:rsidRDefault="00517E65" w:rsidP="008D4BE2">
      <w:pPr>
        <w:numPr>
          <w:ilvl w:val="0"/>
          <w:numId w:val="27"/>
        </w:numPr>
      </w:pPr>
      <w:r>
        <w:t xml:space="preserve">Check the Event Viewer Security log on the Windows </w:t>
      </w:r>
      <w:del w:id="307" w:author="fhdsjokahf jfdoifj" w:date="2016-09-10T07:25:00Z">
        <w:r w:rsidDel="006865E7">
          <w:delText>2003</w:delText>
        </w:r>
      </w:del>
      <w:ins w:id="308" w:author="fhdsjokahf jfdoifj" w:date="2016-09-10T07:25:00Z">
        <w:r w:rsidR="006865E7">
          <w:t>2012</w:t>
        </w:r>
      </w:ins>
      <w:r>
        <w:t xml:space="preserve"> server for a failed access event.</w:t>
      </w:r>
    </w:p>
    <w:p w:rsidR="00517E65" w:rsidRDefault="00517E65" w:rsidP="00517E65"/>
    <w:p w:rsidR="00CB45D8" w:rsidRDefault="004E6E82" w:rsidP="0021178C">
      <w:pPr>
        <w:pStyle w:val="Heading3"/>
      </w:pPr>
      <w:r>
        <w:t>Creating a r</w:t>
      </w:r>
      <w:r w:rsidR="002463C0">
        <w:t>outer</w:t>
      </w:r>
      <w:r w:rsidR="002E4360">
        <w:t xml:space="preserve"> Access Control L</w:t>
      </w:r>
      <w:r>
        <w:t>i</w:t>
      </w:r>
      <w:r w:rsidR="00CB45D8">
        <w:t>st</w:t>
      </w:r>
    </w:p>
    <w:p w:rsidR="007510DA" w:rsidRDefault="00E0502D" w:rsidP="006052C1">
      <w:r>
        <w:t>As a router is forwarding data packe</w:t>
      </w:r>
      <w:r w:rsidR="00C56F9F">
        <w:t>ts from one network to another</w:t>
      </w:r>
      <w:r w:rsidR="00890193">
        <w:t>,</w:t>
      </w:r>
      <w:r w:rsidR="00C56F9F">
        <w:t xml:space="preserve"> </w:t>
      </w:r>
      <w:r>
        <w:t>it normally forwards every packet</w:t>
      </w:r>
      <w:r w:rsidR="00890193">
        <w:t xml:space="preserve"> that comes in</w:t>
      </w:r>
      <w:r w:rsidR="002E4360">
        <w:t xml:space="preserve"> on every interface</w:t>
      </w:r>
      <w:r>
        <w:t xml:space="preserve">. </w:t>
      </w:r>
      <w:r w:rsidR="00890193">
        <w:t xml:space="preserve">An access </w:t>
      </w:r>
      <w:r w:rsidR="002E4360">
        <w:t xml:space="preserve">control </w:t>
      </w:r>
      <w:r w:rsidR="00890193">
        <w:t>list tell</w:t>
      </w:r>
      <w:r w:rsidR="002E4360">
        <w:t>s</w:t>
      </w:r>
      <w:r w:rsidR="00890193">
        <w:t xml:space="preserve"> the router to </w:t>
      </w:r>
      <w:r w:rsidR="002E4360">
        <w:t xml:space="preserve">only </w:t>
      </w:r>
      <w:r>
        <w:t xml:space="preserve">forward certain packets and not others. </w:t>
      </w:r>
      <w:r w:rsidR="00F67250">
        <w:t xml:space="preserve">An access list </w:t>
      </w:r>
      <w:r w:rsidR="00890193">
        <w:t>consists of</w:t>
      </w:r>
      <w:r w:rsidR="00F67250">
        <w:t xml:space="preserve"> a series of entries that either per</w:t>
      </w:r>
      <w:r w:rsidR="00890193">
        <w:t>mit or deny a packet</w:t>
      </w:r>
      <w:r w:rsidR="00F67250">
        <w:t xml:space="preserve">. Depending on the type of list, entries </w:t>
      </w:r>
      <w:r w:rsidR="00FD6F0D">
        <w:t xml:space="preserve">can </w:t>
      </w:r>
      <w:r w:rsidR="00F67250">
        <w:t>match</w:t>
      </w:r>
      <w:r w:rsidR="00FD6F0D">
        <w:t xml:space="preserve"> </w:t>
      </w:r>
      <w:r w:rsidR="00F67250">
        <w:t xml:space="preserve">a packet’s source or destination IP address, source or destination port, and protocol. </w:t>
      </w:r>
      <w:r w:rsidR="007510DA">
        <w:t xml:space="preserve">Standard lists (1-99) only match the source IP address. Extended lists (100-199) can </w:t>
      </w:r>
      <w:r w:rsidR="00890193">
        <w:t>match</w:t>
      </w:r>
      <w:r w:rsidR="007510DA">
        <w:t xml:space="preserve"> anything.</w:t>
      </w:r>
      <w:r w:rsidR="00FD6F0D">
        <w:t xml:space="preserve"> </w:t>
      </w:r>
    </w:p>
    <w:p w:rsidR="00FD6F0D" w:rsidRDefault="00FD6F0D" w:rsidP="006052C1"/>
    <w:p w:rsidR="00FD6F0D" w:rsidRDefault="00FD6F0D" w:rsidP="006052C1">
      <w:r>
        <w:t xml:space="preserve">Access lists also require a wildcard mask for each IP address used. </w:t>
      </w:r>
      <w:r w:rsidR="00810F5E">
        <w:t>A wildcard mask</w:t>
      </w:r>
      <w:r>
        <w:t xml:space="preserve"> can be thought of as </w:t>
      </w:r>
      <w:r w:rsidR="00810F5E">
        <w:t xml:space="preserve">an </w:t>
      </w:r>
      <w:r>
        <w:t>invers</w:t>
      </w:r>
      <w:r w:rsidR="00810F5E">
        <w:t xml:space="preserve">e </w:t>
      </w:r>
      <w:r w:rsidR="00B537FE">
        <w:t>subnet mask</w:t>
      </w:r>
      <w:r>
        <w:t xml:space="preserve">. If you want </w:t>
      </w:r>
      <w:r w:rsidR="002E4360">
        <w:t xml:space="preserve">an entry </w:t>
      </w:r>
      <w:r>
        <w:t xml:space="preserve">to match an entire network that has a mask of 255.255.255.0 then the wildcard mask would be 0.0.0.255. To match a single IP address, you would use a wildcard mask </w:t>
      </w:r>
      <w:r>
        <w:lastRenderedPageBreak/>
        <w:t>of 0.0.0.0</w:t>
      </w:r>
      <w:r w:rsidR="00670C03">
        <w:t xml:space="preserve">. To have the entry match any possible address, you can use the keyword </w:t>
      </w:r>
      <w:r w:rsidR="00670C03" w:rsidRPr="00D60D61">
        <w:rPr>
          <w:i/>
        </w:rPr>
        <w:t>any</w:t>
      </w:r>
      <w:r w:rsidR="00670C03">
        <w:t xml:space="preserve"> in place of the address/wildcard-mask combination.</w:t>
      </w:r>
    </w:p>
    <w:p w:rsidR="007510DA" w:rsidRDefault="007510DA" w:rsidP="006052C1"/>
    <w:p w:rsidR="00E0502D" w:rsidRDefault="00890193" w:rsidP="006052C1">
      <w:r>
        <w:t>After the list is created, it mu</w:t>
      </w:r>
      <w:r w:rsidR="00670C03">
        <w:t>st be applied to an interface and set to</w:t>
      </w:r>
      <w:r>
        <w:t xml:space="preserve"> match either inbound or outbound packets.</w:t>
      </w:r>
      <w:r w:rsidR="00670C03">
        <w:t xml:space="preserve"> </w:t>
      </w:r>
      <w:r w:rsidR="00C56F9F">
        <w:t xml:space="preserve">Once </w:t>
      </w:r>
      <w:r>
        <w:t xml:space="preserve">in place, </w:t>
      </w:r>
      <w:r w:rsidR="00C56F9F">
        <w:t>the router</w:t>
      </w:r>
      <w:r w:rsidR="00E0502D">
        <w:t xml:space="preserve"> will compare every packet </w:t>
      </w:r>
      <w:r>
        <w:t>to</w:t>
      </w:r>
      <w:r w:rsidR="00E0502D">
        <w:t xml:space="preserve"> each entry in the access list</w:t>
      </w:r>
      <w:r>
        <w:t>. If</w:t>
      </w:r>
      <w:r w:rsidR="00C56F9F">
        <w:t xml:space="preserve"> no entry matches</w:t>
      </w:r>
      <w:r>
        <w:t xml:space="preserve"> the packet</w:t>
      </w:r>
      <w:r w:rsidR="00C56F9F">
        <w:t xml:space="preserve">, there is an </w:t>
      </w:r>
      <w:r w:rsidR="00C56F9F" w:rsidRPr="008C3460">
        <w:rPr>
          <w:i/>
        </w:rPr>
        <w:t>implicit deny</w:t>
      </w:r>
      <w:r w:rsidR="00C56F9F">
        <w:t xml:space="preserve"> </w:t>
      </w:r>
      <w:r w:rsidR="00BA734F">
        <w:t xml:space="preserve">statement </w:t>
      </w:r>
      <w:r w:rsidR="00C56F9F">
        <w:t>at the end of the list. That is, all unmatched p</w:t>
      </w:r>
      <w:r w:rsidR="007510DA">
        <w:t xml:space="preserve">ackets are automatically </w:t>
      </w:r>
      <w:r>
        <w:t>denied</w:t>
      </w:r>
      <w:r w:rsidR="00C56F9F">
        <w:t>.</w:t>
      </w:r>
      <w:r w:rsidR="00B100DC">
        <w:t xml:space="preserve"> Note that packets are only matched if they must go through the router to reac</w:t>
      </w:r>
      <w:r w:rsidR="002E4360">
        <w:t>h</w:t>
      </w:r>
      <w:r w:rsidR="00B100DC">
        <w:t xml:space="preserve"> their destination. That is, packets sent between </w:t>
      </w:r>
      <w:r w:rsidR="0046181C">
        <w:t xml:space="preserve">the systems within your </w:t>
      </w:r>
      <w:r w:rsidR="00B100DC">
        <w:t xml:space="preserve">pod’s network will not go through the router </w:t>
      </w:r>
      <w:r w:rsidR="002E4360">
        <w:t xml:space="preserve">and so will not be filtered by the access </w:t>
      </w:r>
      <w:r w:rsidR="00B100DC">
        <w:t>list.</w:t>
      </w:r>
    </w:p>
    <w:p w:rsidR="006052C1" w:rsidRDefault="003D5259" w:rsidP="006052C1">
      <w:r>
        <w:t xml:space="preserve"> </w:t>
      </w:r>
    </w:p>
    <w:p w:rsidR="009F5B34" w:rsidRDefault="004136A7" w:rsidP="006052C1">
      <w:r w:rsidRPr="005851FD">
        <w:rPr>
          <w:b/>
          <w:u w:val="single"/>
        </w:rPr>
        <w:t>You will have to pick a single Linux machine from one of your neighboring pods and create an access entry to block all packets from this machine</w:t>
      </w:r>
      <w:r>
        <w:t>. The list will also b</w:t>
      </w:r>
      <w:r w:rsidR="009F5B34">
        <w:t>lock telnet access from everywhere</w:t>
      </w:r>
      <w:r>
        <w:t xml:space="preserve">. Once you have selected the pod and created the list, you can test the list from that pod. If the list is successful, </w:t>
      </w:r>
      <w:r w:rsidR="009F5B34">
        <w:t>the Linux machine will not be able to ping anything in you pod and all attempts to telnet to your pod should fail. Everything else, should work as normal.</w:t>
      </w:r>
    </w:p>
    <w:p w:rsidR="009A4463" w:rsidRDefault="009A4463" w:rsidP="006052C1"/>
    <w:p w:rsidR="007E7088" w:rsidRDefault="002441E6" w:rsidP="006052C1">
      <w:r>
        <w:t>On your</w:t>
      </w:r>
      <w:r w:rsidR="007E7088">
        <w:t xml:space="preserve"> router</w:t>
      </w:r>
      <w:r w:rsidR="00D308EE">
        <w:t xml:space="preserve"> in </w:t>
      </w:r>
      <w:proofErr w:type="spellStart"/>
      <w:r w:rsidR="00D308EE">
        <w:t>config</w:t>
      </w:r>
      <w:proofErr w:type="spellEnd"/>
      <w:r w:rsidR="00D308EE">
        <w:t xml:space="preserve"> mode (</w:t>
      </w:r>
      <w:proofErr w:type="spellStart"/>
      <w:r w:rsidR="00D308EE">
        <w:rPr>
          <w:b/>
        </w:rPr>
        <w:t>config</w:t>
      </w:r>
      <w:proofErr w:type="spellEnd"/>
      <w:r w:rsidR="00D308EE">
        <w:rPr>
          <w:b/>
        </w:rPr>
        <w:t xml:space="preserve"> term</w:t>
      </w:r>
      <w:r w:rsidR="00D308EE">
        <w:t>):</w:t>
      </w:r>
    </w:p>
    <w:p w:rsidR="007E7088" w:rsidRDefault="007E7088" w:rsidP="006052C1"/>
    <w:p w:rsidR="007E7088" w:rsidRDefault="00692197" w:rsidP="008D4BE2">
      <w:pPr>
        <w:numPr>
          <w:ilvl w:val="0"/>
          <w:numId w:val="25"/>
        </w:numPr>
      </w:pPr>
      <w:r>
        <w:t>Create an access list entry that will block telnet access from any host outside of the network.</w:t>
      </w:r>
    </w:p>
    <w:p w:rsidR="00692197" w:rsidRDefault="00692197" w:rsidP="008D4BE2">
      <w:pPr>
        <w:numPr>
          <w:ilvl w:val="1"/>
          <w:numId w:val="25"/>
        </w:numPr>
      </w:pPr>
      <w:r>
        <w:rPr>
          <w:b/>
        </w:rPr>
        <w:t xml:space="preserve">access-list 100 deny </w:t>
      </w:r>
      <w:proofErr w:type="spellStart"/>
      <w:r>
        <w:rPr>
          <w:b/>
        </w:rPr>
        <w:t>tcp</w:t>
      </w:r>
      <w:proofErr w:type="spellEnd"/>
      <w:r w:rsidR="00B100DC">
        <w:rPr>
          <w:b/>
        </w:rPr>
        <w:t xml:space="preserve"> </w:t>
      </w:r>
      <w:r w:rsidR="00217838">
        <w:rPr>
          <w:b/>
        </w:rPr>
        <w:t xml:space="preserve">  </w:t>
      </w:r>
      <w:r>
        <w:rPr>
          <w:b/>
        </w:rPr>
        <w:t>any</w:t>
      </w:r>
      <w:r w:rsidR="00B100DC">
        <w:rPr>
          <w:b/>
        </w:rPr>
        <w:t xml:space="preserve">   190.111.&lt;</w:t>
      </w:r>
      <w:r w:rsidR="005851FD">
        <w:rPr>
          <w:b/>
        </w:rPr>
        <w:t xml:space="preserve">your </w:t>
      </w:r>
      <w:r w:rsidR="00B100DC">
        <w:rPr>
          <w:b/>
        </w:rPr>
        <w:t xml:space="preserve">pod #&gt;.0   0.0.0.255   </w:t>
      </w:r>
      <w:proofErr w:type="spellStart"/>
      <w:r w:rsidR="00B100DC">
        <w:rPr>
          <w:b/>
        </w:rPr>
        <w:t>eq</w:t>
      </w:r>
      <w:proofErr w:type="spellEnd"/>
      <w:r w:rsidR="00B100DC">
        <w:rPr>
          <w:b/>
        </w:rPr>
        <w:t xml:space="preserve"> telnet</w:t>
      </w:r>
    </w:p>
    <w:p w:rsidR="00B100DC" w:rsidRDefault="00B100DC" w:rsidP="008D4BE2">
      <w:pPr>
        <w:numPr>
          <w:ilvl w:val="0"/>
          <w:numId w:val="25"/>
        </w:numPr>
      </w:pPr>
      <w:r>
        <w:t xml:space="preserve">Create an entry to block any </w:t>
      </w:r>
      <w:proofErr w:type="spellStart"/>
      <w:r>
        <w:t>ip</w:t>
      </w:r>
      <w:proofErr w:type="spellEnd"/>
      <w:r>
        <w:t xml:space="preserve"> traffic from </w:t>
      </w:r>
      <w:r w:rsidRPr="005851FD">
        <w:rPr>
          <w:b/>
          <w:u w:val="single"/>
        </w:rPr>
        <w:t xml:space="preserve">the Linux machine in a </w:t>
      </w:r>
      <w:r w:rsidR="005851FD" w:rsidRPr="005851FD">
        <w:rPr>
          <w:b/>
          <w:u w:val="single"/>
        </w:rPr>
        <w:t xml:space="preserve">neighboring </w:t>
      </w:r>
      <w:r w:rsidRPr="005851FD">
        <w:rPr>
          <w:b/>
          <w:u w:val="single"/>
        </w:rPr>
        <w:t>pod</w:t>
      </w:r>
      <w:r>
        <w:t xml:space="preserve"> to this pod.</w:t>
      </w:r>
    </w:p>
    <w:p w:rsidR="00B100DC" w:rsidRPr="00B100DC" w:rsidRDefault="00B100DC" w:rsidP="008D4BE2">
      <w:pPr>
        <w:numPr>
          <w:ilvl w:val="1"/>
          <w:numId w:val="25"/>
        </w:numPr>
      </w:pPr>
      <w:r>
        <w:rPr>
          <w:b/>
        </w:rPr>
        <w:t xml:space="preserve">access-list 100 deny </w:t>
      </w:r>
      <w:proofErr w:type="spellStart"/>
      <w:r>
        <w:rPr>
          <w:b/>
        </w:rPr>
        <w:t>ip</w:t>
      </w:r>
      <w:proofErr w:type="spellEnd"/>
      <w:r>
        <w:rPr>
          <w:b/>
        </w:rPr>
        <w:t xml:space="preserve"> 190.111.&lt;</w:t>
      </w:r>
      <w:r w:rsidRPr="002441E6">
        <w:rPr>
          <w:b/>
        </w:rPr>
        <w:t>other</w:t>
      </w:r>
      <w:r>
        <w:rPr>
          <w:b/>
        </w:rPr>
        <w:t xml:space="preserve"> pod #&gt;.3   0.0.0.0  190.111.&lt;</w:t>
      </w:r>
      <w:r w:rsidR="005851FD">
        <w:rPr>
          <w:b/>
        </w:rPr>
        <w:t xml:space="preserve">your </w:t>
      </w:r>
      <w:r>
        <w:rPr>
          <w:b/>
        </w:rPr>
        <w:t>pod #&gt;.0    0.0.0.255</w:t>
      </w:r>
    </w:p>
    <w:p w:rsidR="00B100DC" w:rsidRDefault="00B100DC" w:rsidP="008D4BE2">
      <w:pPr>
        <w:numPr>
          <w:ilvl w:val="0"/>
          <w:numId w:val="25"/>
        </w:numPr>
      </w:pPr>
      <w:r>
        <w:t>Create an entry to match all other packets and allow them.</w:t>
      </w:r>
    </w:p>
    <w:p w:rsidR="00B100DC" w:rsidRDefault="00B100DC" w:rsidP="008D4BE2">
      <w:pPr>
        <w:numPr>
          <w:ilvl w:val="1"/>
          <w:numId w:val="25"/>
        </w:numPr>
      </w:pPr>
      <w:r>
        <w:rPr>
          <w:b/>
        </w:rPr>
        <w:t xml:space="preserve">access-list 100 permit </w:t>
      </w:r>
      <w:proofErr w:type="spellStart"/>
      <w:r>
        <w:rPr>
          <w:b/>
        </w:rPr>
        <w:t>ip</w:t>
      </w:r>
      <w:proofErr w:type="spellEnd"/>
      <w:r>
        <w:rPr>
          <w:b/>
        </w:rPr>
        <w:t xml:space="preserve"> any </w:t>
      </w:r>
      <w:proofErr w:type="spellStart"/>
      <w:r>
        <w:rPr>
          <w:b/>
        </w:rPr>
        <w:t>any</w:t>
      </w:r>
      <w:proofErr w:type="spellEnd"/>
    </w:p>
    <w:p w:rsidR="00B100DC" w:rsidRDefault="00B100DC" w:rsidP="008D4BE2">
      <w:pPr>
        <w:numPr>
          <w:ilvl w:val="0"/>
          <w:numId w:val="25"/>
        </w:numPr>
      </w:pPr>
      <w:r>
        <w:t>Apply the list to the fa0/0 interface to match packets going out to the pod’s network.</w:t>
      </w:r>
    </w:p>
    <w:p w:rsidR="00B100DC" w:rsidRPr="00B100DC" w:rsidRDefault="00B100DC" w:rsidP="008D4BE2">
      <w:pPr>
        <w:numPr>
          <w:ilvl w:val="1"/>
          <w:numId w:val="25"/>
        </w:numPr>
      </w:pPr>
      <w:r>
        <w:rPr>
          <w:b/>
        </w:rPr>
        <w:t>interface fa0/0</w:t>
      </w:r>
    </w:p>
    <w:p w:rsidR="00B100DC" w:rsidRPr="00B100DC" w:rsidRDefault="00B100DC" w:rsidP="008D4BE2">
      <w:pPr>
        <w:numPr>
          <w:ilvl w:val="1"/>
          <w:numId w:val="25"/>
        </w:numPr>
      </w:pPr>
      <w:proofErr w:type="spellStart"/>
      <w:r>
        <w:rPr>
          <w:b/>
        </w:rPr>
        <w:t>ip</w:t>
      </w:r>
      <w:proofErr w:type="spellEnd"/>
      <w:r>
        <w:rPr>
          <w:b/>
        </w:rPr>
        <w:t xml:space="preserve"> access-group 100 out</w:t>
      </w:r>
    </w:p>
    <w:p w:rsidR="00810F5E" w:rsidRDefault="00B100DC" w:rsidP="008D4BE2">
      <w:pPr>
        <w:numPr>
          <w:ilvl w:val="1"/>
          <w:numId w:val="25"/>
        </w:numPr>
      </w:pPr>
      <w:r>
        <w:rPr>
          <w:b/>
        </w:rPr>
        <w:t>exit</w:t>
      </w:r>
    </w:p>
    <w:p w:rsidR="00810F5E" w:rsidRDefault="00810F5E" w:rsidP="00810F5E"/>
    <w:p w:rsidR="009A4463" w:rsidRDefault="002441E6" w:rsidP="00810F5E">
      <w:r>
        <w:t xml:space="preserve">On </w:t>
      </w:r>
      <w:r w:rsidR="005851FD">
        <w:t xml:space="preserve">the </w:t>
      </w:r>
      <w:r>
        <w:rPr>
          <w:b/>
          <w:u w:val="single"/>
        </w:rPr>
        <w:t xml:space="preserve">neighboring </w:t>
      </w:r>
      <w:r w:rsidRPr="002441E6">
        <w:rPr>
          <w:b/>
          <w:u w:val="single"/>
        </w:rPr>
        <w:t>pod’s</w:t>
      </w:r>
      <w:r>
        <w:t xml:space="preserve"> </w:t>
      </w:r>
      <w:del w:id="309" w:author="fhdsjokahf jfdoifj" w:date="2016-09-10T07:24:00Z">
        <w:r w:rsidRPr="002441E6" w:rsidDel="006865E7">
          <w:delText>XP</w:delText>
        </w:r>
      </w:del>
      <w:ins w:id="310" w:author="fhdsjokahf jfdoifj" w:date="2016-09-10T07:24:00Z">
        <w:r w:rsidR="006865E7">
          <w:t>10</w:t>
        </w:r>
      </w:ins>
      <w:r>
        <w:t xml:space="preserve"> machine:</w:t>
      </w:r>
    </w:p>
    <w:p w:rsidR="0046181C" w:rsidRDefault="0046181C" w:rsidP="00810F5E"/>
    <w:p w:rsidR="00810F5E" w:rsidRDefault="009A4463" w:rsidP="008D4BE2">
      <w:pPr>
        <w:numPr>
          <w:ilvl w:val="0"/>
          <w:numId w:val="26"/>
        </w:numPr>
      </w:pPr>
      <w:r>
        <w:t xml:space="preserve">Verify that you can ping your pod from the Windows </w:t>
      </w:r>
      <w:del w:id="311" w:author="fhdsjokahf jfdoifj" w:date="2016-09-10T07:24:00Z">
        <w:r w:rsidDel="006865E7">
          <w:delText>XP</w:delText>
        </w:r>
      </w:del>
      <w:ins w:id="312" w:author="fhdsjokahf jfdoifj" w:date="2016-09-10T07:24:00Z">
        <w:r w:rsidR="006865E7">
          <w:t>10</w:t>
        </w:r>
      </w:ins>
      <w:r>
        <w:t xml:space="preserve"> workstation but cannot telnet</w:t>
      </w:r>
      <w:r w:rsidR="0046181C">
        <w:t>.</w:t>
      </w:r>
    </w:p>
    <w:p w:rsidR="009A4463" w:rsidRDefault="002F0AD0" w:rsidP="008D4BE2">
      <w:pPr>
        <w:numPr>
          <w:ilvl w:val="1"/>
          <w:numId w:val="26"/>
        </w:numPr>
      </w:pPr>
      <w:r>
        <w:t>Open</w:t>
      </w:r>
      <w:r w:rsidR="0046181C">
        <w:t xml:space="preserve"> </w:t>
      </w:r>
      <w:r w:rsidR="0046181C">
        <w:rPr>
          <w:b/>
        </w:rPr>
        <w:t>Start-&gt;Run</w:t>
      </w:r>
      <w:r w:rsidR="0046181C">
        <w:t xml:space="preserve"> and type </w:t>
      </w:r>
      <w:r w:rsidR="0046181C">
        <w:rPr>
          <w:b/>
        </w:rPr>
        <w:t>cmd</w:t>
      </w:r>
      <w:r w:rsidR="0046181C">
        <w:t>.</w:t>
      </w:r>
    </w:p>
    <w:p w:rsidR="0046181C" w:rsidRDefault="0046181C" w:rsidP="008D4BE2">
      <w:pPr>
        <w:numPr>
          <w:ilvl w:val="1"/>
          <w:numId w:val="26"/>
        </w:numPr>
      </w:pPr>
      <w:r>
        <w:rPr>
          <w:b/>
        </w:rPr>
        <w:t>ping 190.111.&lt;your pod #&gt;.3</w:t>
      </w:r>
    </w:p>
    <w:p w:rsidR="0046181C" w:rsidRPr="002441E6" w:rsidRDefault="0046181C" w:rsidP="008D4BE2">
      <w:pPr>
        <w:numPr>
          <w:ilvl w:val="1"/>
          <w:numId w:val="26"/>
        </w:numPr>
      </w:pPr>
      <w:r>
        <w:rPr>
          <w:b/>
        </w:rPr>
        <w:t>telnet 190.111.&lt;your pod #&gt;.3</w:t>
      </w:r>
    </w:p>
    <w:p w:rsidR="002441E6" w:rsidRDefault="002441E6" w:rsidP="002441E6">
      <w:pPr>
        <w:rPr>
          <w:b/>
        </w:rPr>
      </w:pPr>
    </w:p>
    <w:p w:rsidR="002441E6" w:rsidRDefault="002441E6" w:rsidP="002441E6">
      <w:r>
        <w:t xml:space="preserve">On the </w:t>
      </w:r>
      <w:r w:rsidRPr="002441E6">
        <w:rPr>
          <w:b/>
          <w:u w:val="single"/>
        </w:rPr>
        <w:t>neighboring pod’s</w:t>
      </w:r>
      <w:r>
        <w:t xml:space="preserve"> Linux machine:</w:t>
      </w:r>
    </w:p>
    <w:p w:rsidR="002441E6" w:rsidRDefault="002441E6" w:rsidP="002441E6"/>
    <w:p w:rsidR="002441E6" w:rsidRDefault="0046181C" w:rsidP="008D4BE2">
      <w:pPr>
        <w:numPr>
          <w:ilvl w:val="0"/>
          <w:numId w:val="56"/>
        </w:numPr>
      </w:pPr>
      <w:r>
        <w:t xml:space="preserve">Verify that you cannot ping </w:t>
      </w:r>
      <w:r w:rsidR="00542B77">
        <w:t xml:space="preserve">systems in </w:t>
      </w:r>
      <w:r>
        <w:t>your pod from the Linux machine.</w:t>
      </w:r>
    </w:p>
    <w:p w:rsidR="002441E6" w:rsidRDefault="0046181C" w:rsidP="008D4BE2">
      <w:pPr>
        <w:numPr>
          <w:ilvl w:val="1"/>
          <w:numId w:val="56"/>
        </w:numPr>
      </w:pPr>
      <w:r>
        <w:t xml:space="preserve">Run </w:t>
      </w:r>
      <w:r>
        <w:rPr>
          <w:b/>
        </w:rPr>
        <w:t>Applications-&gt;System Tools-&gt;Terminal</w:t>
      </w:r>
      <w:r>
        <w:t>.</w:t>
      </w:r>
    </w:p>
    <w:p w:rsidR="002441E6" w:rsidRPr="002441E6" w:rsidRDefault="0046181C" w:rsidP="008D4BE2">
      <w:pPr>
        <w:numPr>
          <w:ilvl w:val="1"/>
          <w:numId w:val="56"/>
        </w:numPr>
      </w:pPr>
      <w:r>
        <w:rPr>
          <w:b/>
        </w:rPr>
        <w:t>ping 190.111.&lt;your pod #&gt;.1</w:t>
      </w:r>
    </w:p>
    <w:p w:rsidR="00542B77" w:rsidRDefault="0046181C" w:rsidP="008D4BE2">
      <w:pPr>
        <w:numPr>
          <w:ilvl w:val="1"/>
          <w:numId w:val="56"/>
        </w:numPr>
      </w:pPr>
      <w:r>
        <w:rPr>
          <w:b/>
        </w:rPr>
        <w:t>ping 190.111.&lt;your pod #&gt;.</w:t>
      </w:r>
      <w:r w:rsidR="00542B77">
        <w:rPr>
          <w:b/>
        </w:rPr>
        <w:t>3</w:t>
      </w:r>
    </w:p>
    <w:p w:rsidR="00810F5E" w:rsidRDefault="00810F5E" w:rsidP="0021178C">
      <w:pPr>
        <w:pStyle w:val="Heading3"/>
      </w:pPr>
    </w:p>
    <w:p w:rsidR="00A74281" w:rsidRDefault="002441E6" w:rsidP="0021178C">
      <w:pPr>
        <w:pStyle w:val="Heading3"/>
      </w:pPr>
      <w:r>
        <w:t xml:space="preserve">Using DHCP service provided by a second </w:t>
      </w:r>
      <w:r w:rsidR="00872088">
        <w:t>pod</w:t>
      </w:r>
      <w:r w:rsidR="001E1088">
        <w:t xml:space="preserve"> (Ex: Pod 1 uses Pod 2’s DHCP to serve 190.111.1.x addresses in Pod 1)</w:t>
      </w:r>
    </w:p>
    <w:p w:rsidR="00A74281" w:rsidRDefault="00A74281" w:rsidP="006052C1">
      <w:r>
        <w:t xml:space="preserve">It is possible to use a single DHCP server to assign IP addresses to multiple networks. Since each pod is a separate network with a different set of IP addresses, you must create a second scope/pool for </w:t>
      </w:r>
      <w:r w:rsidR="00DB163C">
        <w:t xml:space="preserve">your </w:t>
      </w:r>
      <w:r>
        <w:t xml:space="preserve">pod. The client from </w:t>
      </w:r>
      <w:r w:rsidR="00DB163C">
        <w:t>your</w:t>
      </w:r>
      <w:r>
        <w:t xml:space="preserve"> pod must be assigned the correct IP address, default gateway, and DNS server for </w:t>
      </w:r>
      <w:r w:rsidR="00670453">
        <w:lastRenderedPageBreak/>
        <w:t>your</w:t>
      </w:r>
      <w:r>
        <w:t xml:space="preserve"> network, which will be different from </w:t>
      </w:r>
      <w:r w:rsidR="00670453">
        <w:t>the other</w:t>
      </w:r>
      <w:r>
        <w:t xml:space="preserve"> pod’s network.</w:t>
      </w:r>
      <w:r w:rsidR="00872088">
        <w:t xml:space="preserve"> This requires the router to forward DHCP requests from your pod to the server in the other pod.</w:t>
      </w:r>
    </w:p>
    <w:p w:rsidR="00A74281" w:rsidRDefault="00A74281" w:rsidP="006052C1">
      <w:r>
        <w:t xml:space="preserve"> </w:t>
      </w:r>
    </w:p>
    <w:p w:rsidR="00A74281" w:rsidRDefault="00A74281" w:rsidP="000C7AB0">
      <w:r>
        <w:t xml:space="preserve">On the </w:t>
      </w:r>
      <w:r w:rsidR="00F0231D" w:rsidRPr="00F0231D">
        <w:rPr>
          <w:b/>
          <w:u w:val="single"/>
        </w:rPr>
        <w:t>OTHER</w:t>
      </w:r>
      <w:r w:rsidR="0017501A">
        <w:rPr>
          <w:b/>
        </w:rPr>
        <w:t xml:space="preserve"> </w:t>
      </w:r>
      <w:r>
        <w:t xml:space="preserve"> pod’s Windows </w:t>
      </w:r>
      <w:del w:id="313" w:author="fhdsjokahf jfdoifj" w:date="2016-09-10T07:25:00Z">
        <w:r w:rsidDel="006865E7">
          <w:delText>2003</w:delText>
        </w:r>
      </w:del>
      <w:ins w:id="314" w:author="fhdsjokahf jfdoifj" w:date="2016-09-10T07:25:00Z">
        <w:r w:rsidR="006865E7">
          <w:t>2012</w:t>
        </w:r>
      </w:ins>
      <w:r>
        <w:t xml:space="preserve"> server</w:t>
      </w:r>
      <w:r w:rsidR="001E1088">
        <w:t xml:space="preserve"> (e.g. Pod 2 in the example)</w:t>
      </w:r>
      <w:r>
        <w:t>:</w:t>
      </w:r>
    </w:p>
    <w:p w:rsidR="00A74281" w:rsidRDefault="00A74281" w:rsidP="000C7AB0">
      <w:pPr>
        <w:rPr>
          <w:b/>
        </w:rPr>
      </w:pPr>
    </w:p>
    <w:p w:rsidR="00A74281" w:rsidRPr="00D308EE" w:rsidRDefault="00A74281" w:rsidP="008D4BE2">
      <w:pPr>
        <w:numPr>
          <w:ilvl w:val="0"/>
          <w:numId w:val="30"/>
        </w:numPr>
        <w:rPr>
          <w:b/>
        </w:rPr>
      </w:pPr>
      <w:r>
        <w:t xml:space="preserve">Open </w:t>
      </w:r>
      <w:r w:rsidRPr="00D308EE">
        <w:rPr>
          <w:b/>
        </w:rPr>
        <w:t>Start-&gt;Administrative Tools-&gt;DHCP</w:t>
      </w:r>
      <w:r>
        <w:t>.</w:t>
      </w:r>
    </w:p>
    <w:p w:rsidR="00A74281" w:rsidRPr="00BB3508" w:rsidRDefault="00A74281" w:rsidP="008D4BE2">
      <w:pPr>
        <w:numPr>
          <w:ilvl w:val="0"/>
          <w:numId w:val="30"/>
        </w:numPr>
        <w:rPr>
          <w:b/>
        </w:rPr>
      </w:pPr>
      <w:r>
        <w:t xml:space="preserve">Right-click on </w:t>
      </w:r>
      <w:r>
        <w:rPr>
          <w:b/>
        </w:rPr>
        <w:t>Pod&lt;#&gt;Server</w:t>
      </w:r>
      <w:r>
        <w:t xml:space="preserve"> in the left panel and select </w:t>
      </w:r>
      <w:r>
        <w:rPr>
          <w:b/>
        </w:rPr>
        <w:t>New Scope</w:t>
      </w:r>
      <w:r>
        <w:t>.</w:t>
      </w:r>
    </w:p>
    <w:p w:rsidR="00A74281" w:rsidRPr="00716954" w:rsidRDefault="00A74281" w:rsidP="008D4BE2">
      <w:pPr>
        <w:numPr>
          <w:ilvl w:val="0"/>
          <w:numId w:val="30"/>
        </w:numPr>
        <w:rPr>
          <w:b/>
        </w:rPr>
      </w:pPr>
      <w:r>
        <w:t xml:space="preserve">Set the scope name to </w:t>
      </w:r>
      <w:r>
        <w:rPr>
          <w:b/>
        </w:rPr>
        <w:t>Pod&lt;</w:t>
      </w:r>
      <w:r w:rsidR="00F0231D">
        <w:rPr>
          <w:b/>
        </w:rPr>
        <w:t>your</w:t>
      </w:r>
      <w:r w:rsidR="009C204F">
        <w:rPr>
          <w:b/>
        </w:rPr>
        <w:t xml:space="preserve"> pod</w:t>
      </w:r>
      <w:r>
        <w:rPr>
          <w:b/>
        </w:rPr>
        <w:t xml:space="preserve"> #&gt;Scope</w:t>
      </w:r>
      <w:r>
        <w:t>.</w:t>
      </w:r>
    </w:p>
    <w:p w:rsidR="00A74281" w:rsidRPr="007858C7" w:rsidRDefault="00A74281" w:rsidP="008D4BE2">
      <w:pPr>
        <w:numPr>
          <w:ilvl w:val="0"/>
          <w:numId w:val="30"/>
        </w:numPr>
        <w:rPr>
          <w:b/>
        </w:rPr>
      </w:pPr>
      <w:r>
        <w:t xml:space="preserve">Use </w:t>
      </w:r>
      <w:r>
        <w:rPr>
          <w:b/>
        </w:rPr>
        <w:t>190.111.&lt;</w:t>
      </w:r>
      <w:r w:rsidR="00F0231D">
        <w:rPr>
          <w:b/>
        </w:rPr>
        <w:t>your</w:t>
      </w:r>
      <w:r>
        <w:rPr>
          <w:b/>
        </w:rPr>
        <w:t xml:space="preserve"> pod #&gt;.10</w:t>
      </w:r>
      <w:r>
        <w:t xml:space="preserve"> as the starting address and </w:t>
      </w:r>
      <w:r>
        <w:rPr>
          <w:b/>
        </w:rPr>
        <w:t>190.111.&lt;</w:t>
      </w:r>
      <w:r w:rsidR="00F0231D">
        <w:rPr>
          <w:b/>
        </w:rPr>
        <w:t>your</w:t>
      </w:r>
      <w:r>
        <w:rPr>
          <w:b/>
        </w:rPr>
        <w:t xml:space="preserve"> pod #&gt;.50</w:t>
      </w:r>
      <w:r>
        <w:t xml:space="preserve"> as the ending address.</w:t>
      </w:r>
      <w:r>
        <w:br/>
        <w:t xml:space="preserve">Set the subnet mask to </w:t>
      </w:r>
      <w:r>
        <w:rPr>
          <w:b/>
        </w:rPr>
        <w:t>255.255.255.0</w:t>
      </w:r>
      <w:r>
        <w:t xml:space="preserve"> if it is not already set.</w:t>
      </w:r>
    </w:p>
    <w:p w:rsidR="00A74281" w:rsidRPr="007858C7" w:rsidRDefault="00A74281" w:rsidP="008D4BE2">
      <w:pPr>
        <w:numPr>
          <w:ilvl w:val="0"/>
          <w:numId w:val="30"/>
        </w:numPr>
        <w:rPr>
          <w:b/>
        </w:rPr>
      </w:pPr>
      <w:r>
        <w:t>No addresses need to be excluded from range used by the scope, click Next.</w:t>
      </w:r>
    </w:p>
    <w:p w:rsidR="00A74281" w:rsidRPr="007858C7" w:rsidRDefault="00A74281" w:rsidP="008D4BE2">
      <w:pPr>
        <w:numPr>
          <w:ilvl w:val="0"/>
          <w:numId w:val="30"/>
        </w:numPr>
        <w:rPr>
          <w:b/>
        </w:rPr>
      </w:pPr>
      <w:r>
        <w:t>No change is needed to the default address lease time, click Next.</w:t>
      </w:r>
    </w:p>
    <w:p w:rsidR="00A74281" w:rsidRPr="00727DB4" w:rsidRDefault="00A74281" w:rsidP="008D4BE2">
      <w:pPr>
        <w:numPr>
          <w:ilvl w:val="0"/>
          <w:numId w:val="30"/>
        </w:numPr>
        <w:rPr>
          <w:b/>
        </w:rPr>
      </w:pPr>
      <w:r>
        <w:t xml:space="preserve">Select yes to configure </w:t>
      </w:r>
      <w:r w:rsidRPr="007858C7">
        <w:rPr>
          <w:b/>
        </w:rPr>
        <w:t>DHCP options</w:t>
      </w:r>
      <w:r>
        <w:t>.</w:t>
      </w:r>
    </w:p>
    <w:p w:rsidR="00A74281" w:rsidRPr="00727DB4" w:rsidRDefault="00A74281" w:rsidP="008D4BE2">
      <w:pPr>
        <w:numPr>
          <w:ilvl w:val="1"/>
          <w:numId w:val="17"/>
        </w:numPr>
        <w:rPr>
          <w:b/>
        </w:rPr>
      </w:pPr>
      <w:r>
        <w:t xml:space="preserve">Set the Default Gateway to </w:t>
      </w:r>
      <w:r>
        <w:rPr>
          <w:b/>
        </w:rPr>
        <w:t>190.111.&lt;</w:t>
      </w:r>
      <w:r w:rsidR="00F0231D" w:rsidRPr="00F0231D">
        <w:rPr>
          <w:b/>
        </w:rPr>
        <w:t xml:space="preserve"> </w:t>
      </w:r>
      <w:r w:rsidR="00F0231D">
        <w:rPr>
          <w:b/>
        </w:rPr>
        <w:t>your</w:t>
      </w:r>
      <w:r>
        <w:rPr>
          <w:b/>
        </w:rPr>
        <w:t xml:space="preserve"> pod #&gt;.254</w:t>
      </w:r>
      <w:r>
        <w:t xml:space="preserve"> and click </w:t>
      </w:r>
      <w:r>
        <w:rPr>
          <w:b/>
        </w:rPr>
        <w:t>Add</w:t>
      </w:r>
      <w:r>
        <w:t>.</w:t>
      </w:r>
    </w:p>
    <w:p w:rsidR="00A74281" w:rsidRPr="00146A64" w:rsidRDefault="00A74281" w:rsidP="008D4BE2">
      <w:pPr>
        <w:numPr>
          <w:ilvl w:val="1"/>
          <w:numId w:val="17"/>
        </w:numPr>
        <w:rPr>
          <w:b/>
        </w:rPr>
      </w:pPr>
      <w:r>
        <w:t xml:space="preserve">Set the parent domain to </w:t>
      </w:r>
      <w:r>
        <w:rPr>
          <w:b/>
        </w:rPr>
        <w:t>pod&lt;</w:t>
      </w:r>
      <w:r w:rsidR="00F0231D" w:rsidRPr="00F0231D">
        <w:rPr>
          <w:b/>
        </w:rPr>
        <w:t xml:space="preserve"> </w:t>
      </w:r>
      <w:r w:rsidR="00F0231D">
        <w:rPr>
          <w:b/>
        </w:rPr>
        <w:t>your</w:t>
      </w:r>
      <w:r>
        <w:rPr>
          <w:b/>
        </w:rPr>
        <w:t xml:space="preserve"> pod #&gt;.</w:t>
      </w:r>
      <w:proofErr w:type="spellStart"/>
      <w:r>
        <w:rPr>
          <w:b/>
        </w:rPr>
        <w:t>edu</w:t>
      </w:r>
      <w:proofErr w:type="spellEnd"/>
      <w:r>
        <w:t xml:space="preserve">. </w:t>
      </w:r>
      <w:r>
        <w:br/>
        <w:t xml:space="preserve">Set the server IP address to </w:t>
      </w:r>
      <w:r>
        <w:rPr>
          <w:b/>
        </w:rPr>
        <w:t>190.111.&lt;</w:t>
      </w:r>
      <w:r w:rsidR="00F0231D" w:rsidRPr="00F0231D">
        <w:rPr>
          <w:b/>
        </w:rPr>
        <w:t xml:space="preserve"> </w:t>
      </w:r>
      <w:r w:rsidR="00F0231D">
        <w:rPr>
          <w:b/>
        </w:rPr>
        <w:t>your</w:t>
      </w:r>
      <w:r>
        <w:rPr>
          <w:b/>
        </w:rPr>
        <w:t xml:space="preserve"> pod #&gt;.1</w:t>
      </w:r>
      <w:r>
        <w:t xml:space="preserve"> and click </w:t>
      </w:r>
      <w:r>
        <w:rPr>
          <w:b/>
        </w:rPr>
        <w:t>Add</w:t>
      </w:r>
      <w:r>
        <w:t>.</w:t>
      </w:r>
    </w:p>
    <w:p w:rsidR="00A74281" w:rsidRPr="00146A64" w:rsidRDefault="00A74281" w:rsidP="008D4BE2">
      <w:pPr>
        <w:numPr>
          <w:ilvl w:val="1"/>
          <w:numId w:val="17"/>
        </w:numPr>
        <w:rPr>
          <w:b/>
        </w:rPr>
      </w:pPr>
      <w:r>
        <w:t>No WINS server is needed, click Next.</w:t>
      </w:r>
    </w:p>
    <w:p w:rsidR="00A74281" w:rsidRPr="00146A64" w:rsidRDefault="00A74281" w:rsidP="008D4BE2">
      <w:pPr>
        <w:numPr>
          <w:ilvl w:val="0"/>
          <w:numId w:val="30"/>
        </w:numPr>
        <w:rPr>
          <w:b/>
        </w:rPr>
      </w:pPr>
      <w:r>
        <w:t>Activate the Scope.</w:t>
      </w:r>
    </w:p>
    <w:p w:rsidR="00A74281" w:rsidRDefault="00A74281" w:rsidP="006052C1"/>
    <w:p w:rsidR="00A74281" w:rsidRPr="00741C8F" w:rsidRDefault="00A74281" w:rsidP="009B6C1B">
      <w:r>
        <w:t xml:space="preserve">For a DHCP request from one pod to reach the DHCP server in another, it must go through the routers of both pods. DHCP requests are sent as broadcast packets (packets addressed to everyone on the local network) and a router will not normally forward a broadcast packet outside of its own network. To permit DHCP sharing, the router on </w:t>
      </w:r>
      <w:r w:rsidR="00DB163C">
        <w:t>your</w:t>
      </w:r>
      <w:r>
        <w:t xml:space="preserve"> pod must be configured with a </w:t>
      </w:r>
      <w:r>
        <w:rPr>
          <w:i/>
        </w:rPr>
        <w:t>helper address</w:t>
      </w:r>
      <w:r>
        <w:t xml:space="preserve"> that points to the </w:t>
      </w:r>
      <w:r w:rsidR="00DB163C">
        <w:t>other</w:t>
      </w:r>
      <w:r>
        <w:t xml:space="preserve"> pod’s DHCP server</w:t>
      </w:r>
      <w:r w:rsidRPr="00741C8F">
        <w:t xml:space="preserve">. </w:t>
      </w:r>
      <w:r w:rsidR="00DB163C">
        <w:t>Your</w:t>
      </w:r>
      <w:r>
        <w:t xml:space="preserve"> pod’s router will listen for DHCP requests on its network and forward them to the DHCP server’s address on the </w:t>
      </w:r>
      <w:r w:rsidR="00DB163C">
        <w:t>other</w:t>
      </w:r>
      <w:r>
        <w:t xml:space="preserve"> pod using a regular (non-broadcast) packet.</w:t>
      </w:r>
    </w:p>
    <w:p w:rsidR="00A74281" w:rsidRDefault="00A74281" w:rsidP="006052C1">
      <w:r>
        <w:t xml:space="preserve"> </w:t>
      </w:r>
    </w:p>
    <w:p w:rsidR="00A74281" w:rsidRDefault="00A74281" w:rsidP="006052C1">
      <w:r>
        <w:t xml:space="preserve">On </w:t>
      </w:r>
      <w:r w:rsidR="00F0231D">
        <w:rPr>
          <w:b/>
          <w:u w:val="single"/>
        </w:rPr>
        <w:t>YOUR</w:t>
      </w:r>
      <w:r>
        <w:rPr>
          <w:b/>
        </w:rPr>
        <w:t xml:space="preserve"> </w:t>
      </w:r>
      <w:r>
        <w:t xml:space="preserve">pod’s router in </w:t>
      </w:r>
      <w:proofErr w:type="spellStart"/>
      <w:r>
        <w:t>config</w:t>
      </w:r>
      <w:proofErr w:type="spellEnd"/>
      <w:r>
        <w:t xml:space="preserve"> mode (</w:t>
      </w:r>
      <w:proofErr w:type="spellStart"/>
      <w:r>
        <w:rPr>
          <w:b/>
        </w:rPr>
        <w:t>config</w:t>
      </w:r>
      <w:proofErr w:type="spellEnd"/>
      <w:r>
        <w:rPr>
          <w:b/>
        </w:rPr>
        <w:t xml:space="preserve"> term</w:t>
      </w:r>
      <w:r>
        <w:t>):</w:t>
      </w:r>
    </w:p>
    <w:p w:rsidR="00A74281" w:rsidRDefault="00A74281" w:rsidP="006052C1"/>
    <w:p w:rsidR="00A74281" w:rsidRPr="00F91C0D" w:rsidRDefault="00A74281" w:rsidP="008D4BE2">
      <w:pPr>
        <w:numPr>
          <w:ilvl w:val="0"/>
          <w:numId w:val="29"/>
        </w:numPr>
      </w:pPr>
      <w:r>
        <w:t xml:space="preserve">Set the IP helper address to the </w:t>
      </w:r>
      <w:r w:rsidR="001E1088">
        <w:t>YOUR</w:t>
      </w:r>
      <w:r>
        <w:t xml:space="preserve"> pod’s Windows </w:t>
      </w:r>
      <w:del w:id="315" w:author="fhdsjokahf jfdoifj" w:date="2016-09-10T07:25:00Z">
        <w:r w:rsidDel="006865E7">
          <w:delText>2003</w:delText>
        </w:r>
      </w:del>
      <w:ins w:id="316" w:author="fhdsjokahf jfdoifj" w:date="2016-09-10T07:25:00Z">
        <w:r w:rsidR="006865E7">
          <w:t>2012</w:t>
        </w:r>
      </w:ins>
      <w:r>
        <w:t xml:space="preserve"> server.</w:t>
      </w:r>
    </w:p>
    <w:p w:rsidR="00A74281" w:rsidRPr="005533AE" w:rsidRDefault="00A74281" w:rsidP="008D4BE2">
      <w:pPr>
        <w:numPr>
          <w:ilvl w:val="1"/>
          <w:numId w:val="29"/>
        </w:numPr>
      </w:pPr>
      <w:r>
        <w:rPr>
          <w:b/>
        </w:rPr>
        <w:t>interface fa0/0</w:t>
      </w:r>
    </w:p>
    <w:p w:rsidR="00A74281" w:rsidRPr="00BE4554" w:rsidRDefault="00A74281" w:rsidP="008D4BE2">
      <w:pPr>
        <w:numPr>
          <w:ilvl w:val="1"/>
          <w:numId w:val="29"/>
        </w:numPr>
      </w:pPr>
      <w:proofErr w:type="spellStart"/>
      <w:r>
        <w:rPr>
          <w:b/>
        </w:rPr>
        <w:t>ip</w:t>
      </w:r>
      <w:proofErr w:type="spellEnd"/>
      <w:r>
        <w:rPr>
          <w:b/>
        </w:rPr>
        <w:t xml:space="preserve"> helper</w:t>
      </w:r>
      <w:r w:rsidR="008C4E5D">
        <w:rPr>
          <w:b/>
        </w:rPr>
        <w:t>-</w:t>
      </w:r>
      <w:r>
        <w:rPr>
          <w:b/>
        </w:rPr>
        <w:t>address 190.111.&lt;</w:t>
      </w:r>
      <w:r w:rsidR="00F0231D">
        <w:rPr>
          <w:b/>
        </w:rPr>
        <w:t>other</w:t>
      </w:r>
      <w:r>
        <w:rPr>
          <w:b/>
        </w:rPr>
        <w:t xml:space="preserve"> pod #&gt;.1</w:t>
      </w:r>
    </w:p>
    <w:p w:rsidR="00A74281" w:rsidRPr="00F91C0D" w:rsidRDefault="00A74281" w:rsidP="008D4BE2">
      <w:pPr>
        <w:numPr>
          <w:ilvl w:val="1"/>
          <w:numId w:val="29"/>
        </w:numPr>
      </w:pPr>
      <w:r>
        <w:rPr>
          <w:b/>
        </w:rPr>
        <w:t>exit</w:t>
      </w:r>
    </w:p>
    <w:p w:rsidR="00A74281" w:rsidRDefault="00F0231D" w:rsidP="008D4BE2">
      <w:pPr>
        <w:numPr>
          <w:ilvl w:val="0"/>
          <w:numId w:val="29"/>
        </w:numPr>
      </w:pPr>
      <w:r>
        <w:t xml:space="preserve">Disable the </w:t>
      </w:r>
      <w:r w:rsidR="00A74281">
        <w:t xml:space="preserve">DHCP service on </w:t>
      </w:r>
      <w:r>
        <w:t xml:space="preserve">your </w:t>
      </w:r>
      <w:r w:rsidR="00A74281">
        <w:t xml:space="preserve">router </w:t>
      </w:r>
      <w:r w:rsidR="00DB163C">
        <w:t>by removing its network configuration statement.</w:t>
      </w:r>
    </w:p>
    <w:p w:rsidR="00DB163C" w:rsidRPr="00DB163C" w:rsidRDefault="00DB163C" w:rsidP="008D4BE2">
      <w:pPr>
        <w:numPr>
          <w:ilvl w:val="1"/>
          <w:numId w:val="29"/>
        </w:numPr>
      </w:pPr>
      <w:proofErr w:type="spellStart"/>
      <w:r>
        <w:rPr>
          <w:b/>
        </w:rPr>
        <w:t>ip</w:t>
      </w:r>
      <w:proofErr w:type="spellEnd"/>
      <w:r>
        <w:rPr>
          <w:b/>
        </w:rPr>
        <w:t xml:space="preserve"> </w:t>
      </w:r>
      <w:proofErr w:type="spellStart"/>
      <w:r>
        <w:rPr>
          <w:b/>
        </w:rPr>
        <w:t>dhcp</w:t>
      </w:r>
      <w:proofErr w:type="spellEnd"/>
      <w:r>
        <w:rPr>
          <w:b/>
        </w:rPr>
        <w:t xml:space="preserve"> pool Pod&lt;your pod #&gt;Pool</w:t>
      </w:r>
    </w:p>
    <w:p w:rsidR="00DB163C" w:rsidRPr="00DB163C" w:rsidRDefault="00DB163C" w:rsidP="008D4BE2">
      <w:pPr>
        <w:numPr>
          <w:ilvl w:val="1"/>
          <w:numId w:val="29"/>
        </w:numPr>
      </w:pPr>
      <w:r>
        <w:rPr>
          <w:b/>
        </w:rPr>
        <w:t>no network 190.111.&lt;your pod #&gt;.0</w:t>
      </w:r>
    </w:p>
    <w:p w:rsidR="00A74281" w:rsidRDefault="00A74281" w:rsidP="00F91C0D">
      <w:pPr>
        <w:rPr>
          <w:b/>
        </w:rPr>
      </w:pPr>
    </w:p>
    <w:p w:rsidR="002A1BD4" w:rsidRDefault="002A1BD4" w:rsidP="00F91C0D">
      <w:pPr>
        <w:rPr>
          <w:b/>
        </w:rPr>
      </w:pPr>
    </w:p>
    <w:p w:rsidR="00A74281" w:rsidRDefault="00A74281" w:rsidP="009B6C1B">
      <w:r>
        <w:t xml:space="preserve">To ensure that DHCP service is being provided by the </w:t>
      </w:r>
      <w:r w:rsidR="00DB163C">
        <w:t>other</w:t>
      </w:r>
      <w:r>
        <w:t xml:space="preserve"> pod, you must suspend all DHCP services on </w:t>
      </w:r>
      <w:r w:rsidR="00DB163C">
        <w:t>your</w:t>
      </w:r>
      <w:r>
        <w:t xml:space="preserve"> pod. That is, deactivate the pod’s scope in Windows </w:t>
      </w:r>
      <w:del w:id="317" w:author="fhdsjokahf jfdoifj" w:date="2016-09-10T07:25:00Z">
        <w:r w:rsidDel="006865E7">
          <w:delText>2003</w:delText>
        </w:r>
      </w:del>
      <w:ins w:id="318" w:author="fhdsjokahf jfdoifj" w:date="2016-09-10T07:25:00Z">
        <w:r w:rsidR="006865E7">
          <w:t>2012</w:t>
        </w:r>
      </w:ins>
      <w:r>
        <w:t xml:space="preserve"> and disable the DHCP service on the router. As before, you must also force the Windows </w:t>
      </w:r>
      <w:del w:id="319" w:author="fhdsjokahf jfdoifj" w:date="2016-09-10T07:24:00Z">
        <w:r w:rsidDel="006865E7">
          <w:delText>XP</w:delText>
        </w:r>
      </w:del>
      <w:ins w:id="320" w:author="fhdsjokahf jfdoifj" w:date="2016-09-10T07:24:00Z">
        <w:r w:rsidR="006865E7">
          <w:t>10</w:t>
        </w:r>
      </w:ins>
      <w:r>
        <w:t xml:space="preserve"> workstation to request a new IP address using the repair button and click the details button to verify that it received an address from the </w:t>
      </w:r>
      <w:r w:rsidR="00DB163C">
        <w:t>other</w:t>
      </w:r>
      <w:r>
        <w:t xml:space="preserve"> pod’s server.</w:t>
      </w:r>
    </w:p>
    <w:p w:rsidR="00A74281" w:rsidRDefault="00A74281" w:rsidP="009B6C1B"/>
    <w:p w:rsidR="00A74281" w:rsidRDefault="00A74281" w:rsidP="00F91C0D">
      <w:r>
        <w:t xml:space="preserve">On </w:t>
      </w:r>
      <w:r w:rsidR="00F0231D">
        <w:rPr>
          <w:b/>
          <w:u w:val="single"/>
        </w:rPr>
        <w:t>YOUR</w:t>
      </w:r>
      <w:r>
        <w:t xml:space="preserve"> pod’s Windows </w:t>
      </w:r>
      <w:del w:id="321" w:author="fhdsjokahf jfdoifj" w:date="2016-09-10T07:25:00Z">
        <w:r w:rsidDel="006865E7">
          <w:delText>2003</w:delText>
        </w:r>
      </w:del>
      <w:ins w:id="322" w:author="fhdsjokahf jfdoifj" w:date="2016-09-10T07:25:00Z">
        <w:r w:rsidR="006865E7">
          <w:t>2012</w:t>
        </w:r>
      </w:ins>
      <w:r>
        <w:t xml:space="preserve"> server:</w:t>
      </w:r>
    </w:p>
    <w:p w:rsidR="00A74281" w:rsidRDefault="00A74281" w:rsidP="00F91C0D"/>
    <w:p w:rsidR="00A74281" w:rsidRDefault="00A74281" w:rsidP="008D4BE2">
      <w:pPr>
        <w:numPr>
          <w:ilvl w:val="0"/>
          <w:numId w:val="31"/>
        </w:numPr>
      </w:pPr>
      <w:r>
        <w:t xml:space="preserve">Open </w:t>
      </w:r>
      <w:r>
        <w:rPr>
          <w:b/>
        </w:rPr>
        <w:t>Start-&gt;Administrative Tools-&gt;DHCP</w:t>
      </w:r>
      <w:r>
        <w:t>.</w:t>
      </w:r>
    </w:p>
    <w:p w:rsidR="00A74281" w:rsidRDefault="00A74281" w:rsidP="008D4BE2">
      <w:pPr>
        <w:numPr>
          <w:ilvl w:val="0"/>
          <w:numId w:val="31"/>
        </w:numPr>
      </w:pPr>
      <w:r>
        <w:t xml:space="preserve">Double-click on the server’s name, </w:t>
      </w:r>
      <w:r>
        <w:rPr>
          <w:b/>
        </w:rPr>
        <w:t>Pod&lt;</w:t>
      </w:r>
      <w:r w:rsidR="00F0231D">
        <w:rPr>
          <w:b/>
        </w:rPr>
        <w:t>your</w:t>
      </w:r>
      <w:r>
        <w:rPr>
          <w:b/>
        </w:rPr>
        <w:t xml:space="preserve"> pod #&gt;Server</w:t>
      </w:r>
      <w:r w:rsidRPr="006B4E3D">
        <w:t>,</w:t>
      </w:r>
      <w:r>
        <w:rPr>
          <w:b/>
        </w:rPr>
        <w:t xml:space="preserve"> </w:t>
      </w:r>
      <w:r>
        <w:t>in the left panel to show the list of scopes.</w:t>
      </w:r>
    </w:p>
    <w:p w:rsidR="00A74281" w:rsidRDefault="00A74281" w:rsidP="008D4BE2">
      <w:pPr>
        <w:numPr>
          <w:ilvl w:val="0"/>
          <w:numId w:val="31"/>
        </w:numPr>
      </w:pPr>
      <w:r>
        <w:t xml:space="preserve">Right-click on the scope named </w:t>
      </w:r>
      <w:r>
        <w:rPr>
          <w:b/>
        </w:rPr>
        <w:t>Pod&lt;</w:t>
      </w:r>
      <w:r w:rsidR="00F0231D">
        <w:rPr>
          <w:b/>
        </w:rPr>
        <w:t>your</w:t>
      </w:r>
      <w:r>
        <w:rPr>
          <w:b/>
        </w:rPr>
        <w:t xml:space="preserve"> pod #&gt;Scope</w:t>
      </w:r>
      <w:r>
        <w:t>.</w:t>
      </w:r>
    </w:p>
    <w:p w:rsidR="00A74281" w:rsidRDefault="00A74281" w:rsidP="008D4BE2">
      <w:pPr>
        <w:numPr>
          <w:ilvl w:val="0"/>
          <w:numId w:val="31"/>
        </w:numPr>
      </w:pPr>
      <w:r>
        <w:t xml:space="preserve">Select </w:t>
      </w:r>
      <w:r>
        <w:rPr>
          <w:b/>
        </w:rPr>
        <w:t>Deactivate</w:t>
      </w:r>
      <w:r>
        <w:t>.</w:t>
      </w:r>
    </w:p>
    <w:p w:rsidR="00A74281" w:rsidRDefault="00A74281" w:rsidP="00F91C0D"/>
    <w:p w:rsidR="002A1BD4" w:rsidRDefault="002A1BD4" w:rsidP="00F91C0D"/>
    <w:p w:rsidR="00A74281" w:rsidRPr="000C07DB" w:rsidRDefault="00A74281" w:rsidP="00F91C0D">
      <w:r>
        <w:t xml:space="preserve">On </w:t>
      </w:r>
      <w:r w:rsidR="00F0231D">
        <w:rPr>
          <w:b/>
          <w:u w:val="single"/>
        </w:rPr>
        <w:t>YOUR</w:t>
      </w:r>
      <w:r>
        <w:t xml:space="preserve"> pod’s Windows </w:t>
      </w:r>
      <w:del w:id="323" w:author="fhdsjokahf jfdoifj" w:date="2016-09-10T07:24:00Z">
        <w:r w:rsidDel="006865E7">
          <w:delText>XP</w:delText>
        </w:r>
      </w:del>
      <w:ins w:id="324" w:author="fhdsjokahf jfdoifj" w:date="2016-09-10T07:24:00Z">
        <w:r w:rsidR="006865E7">
          <w:t>10</w:t>
        </w:r>
      </w:ins>
      <w:r>
        <w:t xml:space="preserve"> workstation:</w:t>
      </w:r>
    </w:p>
    <w:p w:rsidR="00A74281" w:rsidRDefault="00A74281" w:rsidP="00F91C0D"/>
    <w:p w:rsidR="00A74281" w:rsidRDefault="00A74281" w:rsidP="008D4BE2">
      <w:pPr>
        <w:numPr>
          <w:ilvl w:val="0"/>
          <w:numId w:val="32"/>
        </w:numPr>
      </w:pPr>
      <w:r>
        <w:t xml:space="preserve">Open </w:t>
      </w:r>
      <w:r w:rsidRPr="00D308EE">
        <w:rPr>
          <w:b/>
        </w:rPr>
        <w:t>Start-&gt;Control Panel-&gt;Network Connections-&gt;Local Area Connection</w:t>
      </w:r>
      <w:r>
        <w:t>.</w:t>
      </w:r>
    </w:p>
    <w:p w:rsidR="00A74281" w:rsidRDefault="00A74281" w:rsidP="008D4BE2">
      <w:pPr>
        <w:numPr>
          <w:ilvl w:val="0"/>
          <w:numId w:val="32"/>
        </w:numPr>
      </w:pPr>
      <w:r>
        <w:t xml:space="preserve">Select the </w:t>
      </w:r>
      <w:r>
        <w:rPr>
          <w:b/>
        </w:rPr>
        <w:t xml:space="preserve">Support </w:t>
      </w:r>
      <w:r>
        <w:t>tab</w:t>
      </w:r>
      <w:r w:rsidR="002A1BD4">
        <w:t xml:space="preserve"> and c</w:t>
      </w:r>
      <w:r>
        <w:t xml:space="preserve">lick the </w:t>
      </w:r>
      <w:r>
        <w:rPr>
          <w:b/>
        </w:rPr>
        <w:t>Repair</w:t>
      </w:r>
      <w:r>
        <w:t xml:space="preserve"> button to trigger a DHCP request. </w:t>
      </w:r>
    </w:p>
    <w:p w:rsidR="00A74281" w:rsidRDefault="00A74281" w:rsidP="008D4BE2">
      <w:pPr>
        <w:numPr>
          <w:ilvl w:val="0"/>
          <w:numId w:val="32"/>
        </w:numPr>
      </w:pPr>
      <w:r>
        <w:t xml:space="preserve">Click </w:t>
      </w:r>
      <w:r>
        <w:rPr>
          <w:b/>
        </w:rPr>
        <w:t>Details</w:t>
      </w:r>
      <w:r>
        <w:t xml:space="preserve"> and verify that the Windows </w:t>
      </w:r>
      <w:del w:id="325" w:author="fhdsjokahf jfdoifj" w:date="2016-09-10T07:25:00Z">
        <w:r w:rsidDel="006865E7">
          <w:delText>2003</w:delText>
        </w:r>
      </w:del>
      <w:ins w:id="326" w:author="fhdsjokahf jfdoifj" w:date="2016-09-10T07:25:00Z">
        <w:r w:rsidR="006865E7">
          <w:t>2012</w:t>
        </w:r>
      </w:ins>
      <w:r>
        <w:t xml:space="preserve"> DHCP server on the </w:t>
      </w:r>
      <w:r w:rsidR="001E1088">
        <w:t>OTHER</w:t>
      </w:r>
      <w:r>
        <w:t xml:space="preserve"> pod assigned the address.</w:t>
      </w:r>
    </w:p>
    <w:p w:rsidR="00374777" w:rsidRDefault="00374777" w:rsidP="0021178C">
      <w:pPr>
        <w:pStyle w:val="Heading3"/>
        <w:rPr>
          <w:ins w:id="327" w:author="Windows User" w:date="2016-09-23T10:42:00Z"/>
        </w:rPr>
      </w:pPr>
      <w:r>
        <w:t>Connecting t</w:t>
      </w:r>
      <w:r w:rsidR="00A74281">
        <w:t>wo Active Directory domains using</w:t>
      </w:r>
      <w:r>
        <w:t xml:space="preserve"> a trust relationship</w:t>
      </w:r>
    </w:p>
    <w:p w:rsidR="006F77A6" w:rsidRDefault="006F77A6">
      <w:pPr>
        <w:rPr>
          <w:ins w:id="328" w:author="Windows User" w:date="2016-09-23T10:42:00Z"/>
        </w:rPr>
        <w:pPrChange w:id="329" w:author="Windows User" w:date="2016-09-23T10:42:00Z">
          <w:pPr>
            <w:pStyle w:val="Heading3"/>
          </w:pPr>
        </w:pPrChange>
      </w:pPr>
      <w:ins w:id="330" w:author="Windows User" w:date="2016-09-23T10:42:00Z">
        <w:r>
          <w:t xml:space="preserve">NOTE: was unable to perform this elective due to no one else being ready. </w:t>
        </w:r>
      </w:ins>
    </w:p>
    <w:p w:rsidR="006F77A6" w:rsidRPr="006F77A6" w:rsidRDefault="006F77A6">
      <w:pPr>
        <w:rPr>
          <w:rPrChange w:id="331" w:author="Windows User" w:date="2016-09-23T10:42:00Z">
            <w:rPr/>
          </w:rPrChange>
        </w:rPr>
        <w:pPrChange w:id="332" w:author="Windows User" w:date="2016-09-23T10:42:00Z">
          <w:pPr>
            <w:pStyle w:val="Heading3"/>
          </w:pPr>
        </w:pPrChange>
      </w:pPr>
    </w:p>
    <w:p w:rsidR="00716E94" w:rsidRDefault="00877AD9" w:rsidP="006052C1">
      <w:r>
        <w:t>To connect two domains that are in separate forests, you must establish a trust relationship. A trust will allow the systems in each domain to login to the accounts and access the resources of the other domain. It also allows both domains to be managed from the Administrative Tools of a single system.</w:t>
      </w:r>
      <w:r w:rsidRPr="00877AD9">
        <w:t xml:space="preserve"> </w:t>
      </w:r>
      <w:r>
        <w:t>Once a trust has been established, you should be able to login to an account on the other domain.</w:t>
      </w:r>
    </w:p>
    <w:p w:rsidR="00716E94" w:rsidRDefault="00716E94" w:rsidP="006052C1"/>
    <w:p w:rsidR="00374777" w:rsidRDefault="00716E94" w:rsidP="006052C1">
      <w:r>
        <w:t>It is very important that both Windows servers have as close to the same time as possible. If their clocks are not synchronized, you will get an error when attempting to connect the domains. It is best to synchronize both clocks with an Internet time server, so your Internet connection should be up before attempting this task. If you are unable to use an external time server, it is possible to synchronize the clocks by hand.</w:t>
      </w:r>
    </w:p>
    <w:p w:rsidR="00877AD9" w:rsidRDefault="00877AD9" w:rsidP="00877AD9"/>
    <w:p w:rsidR="00877AD9" w:rsidRDefault="00877AD9" w:rsidP="00877AD9">
      <w:r>
        <w:t>Because Active Directory requires DNS to manage the domains, each domain must be able to access the DNS records of the other domain. Your pod’s DNS server does not have any information about the other domain, nor does the lab server. So you must forward DNS requests regarding the other domain to that other domain’s DNS server.</w:t>
      </w:r>
    </w:p>
    <w:p w:rsidR="00D01616" w:rsidRDefault="00D01616" w:rsidP="006052C1"/>
    <w:p w:rsidR="00D01616" w:rsidRDefault="000C574A" w:rsidP="006052C1">
      <w:r>
        <w:t>On your</w:t>
      </w:r>
      <w:r w:rsidR="004F1740">
        <w:t xml:space="preserve"> pod’s </w:t>
      </w:r>
      <w:r w:rsidR="00D01616">
        <w:t xml:space="preserve">Windows </w:t>
      </w:r>
      <w:del w:id="333" w:author="fhdsjokahf jfdoifj" w:date="2016-09-10T07:25:00Z">
        <w:r w:rsidR="00D01616" w:rsidDel="006865E7">
          <w:delText>2003</w:delText>
        </w:r>
      </w:del>
      <w:ins w:id="334" w:author="fhdsjokahf jfdoifj" w:date="2016-09-10T07:25:00Z">
        <w:r w:rsidR="006865E7">
          <w:t>2012</w:t>
        </w:r>
      </w:ins>
      <w:r w:rsidR="00D01616">
        <w:t xml:space="preserve"> server:</w:t>
      </w:r>
    </w:p>
    <w:p w:rsidR="00D01616" w:rsidRDefault="00D01616" w:rsidP="006052C1"/>
    <w:p w:rsidR="004F1740" w:rsidRDefault="004F1740" w:rsidP="008D4BE2">
      <w:pPr>
        <w:numPr>
          <w:ilvl w:val="0"/>
          <w:numId w:val="42"/>
        </w:numPr>
      </w:pPr>
      <w:r>
        <w:t xml:space="preserve">Synchronize the clocks of the Windows </w:t>
      </w:r>
      <w:del w:id="335" w:author="fhdsjokahf jfdoifj" w:date="2016-09-10T07:25:00Z">
        <w:r w:rsidDel="006865E7">
          <w:delText>2003</w:delText>
        </w:r>
      </w:del>
      <w:ins w:id="336" w:author="fhdsjokahf jfdoifj" w:date="2016-09-10T07:25:00Z">
        <w:r w:rsidR="006865E7">
          <w:t>2012</w:t>
        </w:r>
      </w:ins>
      <w:r>
        <w:t xml:space="preserve"> servers in both pods.</w:t>
      </w:r>
    </w:p>
    <w:p w:rsidR="004F1740" w:rsidRDefault="004F1740" w:rsidP="008D4BE2">
      <w:pPr>
        <w:numPr>
          <w:ilvl w:val="1"/>
          <w:numId w:val="42"/>
        </w:numPr>
      </w:pPr>
      <w:r>
        <w:t xml:space="preserve">Right-click on the clock in the taskbar and select </w:t>
      </w:r>
      <w:r>
        <w:rPr>
          <w:b/>
        </w:rPr>
        <w:t>Adjust Date/Time</w:t>
      </w:r>
      <w:r>
        <w:t>.</w:t>
      </w:r>
    </w:p>
    <w:p w:rsidR="004F1740" w:rsidRDefault="004F1740" w:rsidP="008D4BE2">
      <w:pPr>
        <w:numPr>
          <w:ilvl w:val="1"/>
          <w:numId w:val="42"/>
        </w:numPr>
      </w:pPr>
      <w:r>
        <w:t xml:space="preserve">Select the </w:t>
      </w:r>
      <w:r>
        <w:rPr>
          <w:b/>
        </w:rPr>
        <w:t>Time Zone</w:t>
      </w:r>
      <w:r>
        <w:t xml:space="preserve"> tab and verify that the zone is set to </w:t>
      </w:r>
      <w:r>
        <w:rPr>
          <w:b/>
        </w:rPr>
        <w:t>Eastern</w:t>
      </w:r>
      <w:r>
        <w:t>.</w:t>
      </w:r>
    </w:p>
    <w:p w:rsidR="004F1740" w:rsidRDefault="004F1740" w:rsidP="008D4BE2">
      <w:pPr>
        <w:numPr>
          <w:ilvl w:val="1"/>
          <w:numId w:val="42"/>
        </w:numPr>
      </w:pPr>
      <w:r>
        <w:t xml:space="preserve">Select the </w:t>
      </w:r>
      <w:r>
        <w:rPr>
          <w:b/>
        </w:rPr>
        <w:t>Date and Time</w:t>
      </w:r>
      <w:r>
        <w:t xml:space="preserve"> tab and verify that both servers have the same date and time. </w:t>
      </w:r>
    </w:p>
    <w:p w:rsidR="00872088" w:rsidRDefault="00000AB7" w:rsidP="008D4BE2">
      <w:pPr>
        <w:numPr>
          <w:ilvl w:val="0"/>
          <w:numId w:val="42"/>
        </w:numPr>
      </w:pPr>
      <w:r>
        <w:t xml:space="preserve">Forward DNS requests for the other </w:t>
      </w:r>
      <w:r w:rsidR="00D01616">
        <w:t>pod’s domain to that pod’s DNS server.</w:t>
      </w:r>
    </w:p>
    <w:p w:rsidR="00872088" w:rsidRDefault="00872088" w:rsidP="008D4BE2">
      <w:pPr>
        <w:numPr>
          <w:ilvl w:val="1"/>
          <w:numId w:val="42"/>
        </w:numPr>
      </w:pPr>
      <w:r>
        <w:t xml:space="preserve">Open </w:t>
      </w:r>
      <w:r>
        <w:rPr>
          <w:b/>
        </w:rPr>
        <w:t>Start-&gt;Administrative Tools-&gt;DNS</w:t>
      </w:r>
      <w:r>
        <w:t>.</w:t>
      </w:r>
    </w:p>
    <w:p w:rsidR="00872088" w:rsidRDefault="00D01616" w:rsidP="008D4BE2">
      <w:pPr>
        <w:numPr>
          <w:ilvl w:val="1"/>
          <w:numId w:val="42"/>
        </w:numPr>
      </w:pPr>
      <w:r>
        <w:t xml:space="preserve">Select </w:t>
      </w:r>
      <w:r>
        <w:rPr>
          <w:b/>
        </w:rPr>
        <w:t xml:space="preserve">Pod&lt;#&gt;Server </w:t>
      </w:r>
      <w:r w:rsidR="00872088">
        <w:t>in the left panel.</w:t>
      </w:r>
    </w:p>
    <w:p w:rsidR="00872088" w:rsidRDefault="00D01616" w:rsidP="008D4BE2">
      <w:pPr>
        <w:numPr>
          <w:ilvl w:val="1"/>
          <w:numId w:val="42"/>
        </w:numPr>
      </w:pPr>
      <w:r>
        <w:t xml:space="preserve">Double-click </w:t>
      </w:r>
      <w:r>
        <w:rPr>
          <w:b/>
        </w:rPr>
        <w:t>forwarders</w:t>
      </w:r>
      <w:r>
        <w:t xml:space="preserve"> in the right panel.</w:t>
      </w:r>
    </w:p>
    <w:p w:rsidR="00872088" w:rsidRDefault="00D01616" w:rsidP="008D4BE2">
      <w:pPr>
        <w:numPr>
          <w:ilvl w:val="1"/>
          <w:numId w:val="42"/>
        </w:numPr>
      </w:pPr>
      <w:r>
        <w:t xml:space="preserve">Click </w:t>
      </w:r>
      <w:r>
        <w:rPr>
          <w:b/>
        </w:rPr>
        <w:t>New</w:t>
      </w:r>
      <w:r>
        <w:t xml:space="preserve"> to add </w:t>
      </w:r>
      <w:r w:rsidR="00000AB7">
        <w:t>a new DNS domain and enter the other</w:t>
      </w:r>
      <w:r>
        <w:t xml:space="preserve"> pod’s domain name.</w:t>
      </w:r>
    </w:p>
    <w:p w:rsidR="00D01616" w:rsidRDefault="00D01616" w:rsidP="008D4BE2">
      <w:pPr>
        <w:numPr>
          <w:ilvl w:val="1"/>
          <w:numId w:val="42"/>
        </w:numPr>
      </w:pPr>
      <w:r>
        <w:t>Select the newly added domain.</w:t>
      </w:r>
    </w:p>
    <w:p w:rsidR="00D01616" w:rsidRDefault="00D01616" w:rsidP="008D4BE2">
      <w:pPr>
        <w:numPr>
          <w:ilvl w:val="1"/>
          <w:numId w:val="42"/>
        </w:numPr>
      </w:pPr>
      <w:r>
        <w:t xml:space="preserve">Set the </w:t>
      </w:r>
      <w:r>
        <w:rPr>
          <w:b/>
        </w:rPr>
        <w:t>F</w:t>
      </w:r>
      <w:r w:rsidRPr="00F7698E">
        <w:rPr>
          <w:b/>
        </w:rPr>
        <w:t>orwarder’s IP address</w:t>
      </w:r>
      <w:r>
        <w:t xml:space="preserve"> field to </w:t>
      </w:r>
      <w:r w:rsidR="00000AB7">
        <w:rPr>
          <w:b/>
        </w:rPr>
        <w:t>190.111.&lt;other</w:t>
      </w:r>
      <w:r>
        <w:rPr>
          <w:b/>
        </w:rPr>
        <w:t xml:space="preserve"> pod #&gt;.1 </w:t>
      </w:r>
      <w:r>
        <w:t xml:space="preserve">and click </w:t>
      </w:r>
      <w:r>
        <w:rPr>
          <w:b/>
        </w:rPr>
        <w:t>Add</w:t>
      </w:r>
      <w:r>
        <w:t>.</w:t>
      </w:r>
    </w:p>
    <w:p w:rsidR="00872088" w:rsidRDefault="00D01616" w:rsidP="008D4BE2">
      <w:pPr>
        <w:numPr>
          <w:ilvl w:val="0"/>
          <w:numId w:val="42"/>
        </w:numPr>
      </w:pPr>
      <w:r>
        <w:t>Create a two-way trust bet</w:t>
      </w:r>
      <w:r w:rsidR="00000AB7">
        <w:t>ween your pod’s domain and the other</w:t>
      </w:r>
      <w:r>
        <w:t xml:space="preserve"> pod.</w:t>
      </w:r>
    </w:p>
    <w:p w:rsidR="00D01616" w:rsidRDefault="00D01616" w:rsidP="008D4BE2">
      <w:pPr>
        <w:numPr>
          <w:ilvl w:val="1"/>
          <w:numId w:val="42"/>
        </w:numPr>
      </w:pPr>
      <w:r>
        <w:t xml:space="preserve">Open </w:t>
      </w:r>
      <w:r>
        <w:rPr>
          <w:b/>
        </w:rPr>
        <w:t>Start-&gt;Administrative Tools-&gt;Active Directory Domains and Trusts</w:t>
      </w:r>
      <w:r>
        <w:t>.</w:t>
      </w:r>
    </w:p>
    <w:p w:rsidR="00D01616" w:rsidRDefault="004F1740" w:rsidP="008D4BE2">
      <w:pPr>
        <w:numPr>
          <w:ilvl w:val="1"/>
          <w:numId w:val="42"/>
        </w:numPr>
      </w:pPr>
      <w:r>
        <w:t xml:space="preserve">Right-click on </w:t>
      </w:r>
      <w:r w:rsidR="009C204F">
        <w:rPr>
          <w:b/>
        </w:rPr>
        <w:t>pod&lt;your pod #&gt;.</w:t>
      </w:r>
      <w:proofErr w:type="spellStart"/>
      <w:r w:rsidR="009C204F">
        <w:rPr>
          <w:b/>
        </w:rPr>
        <w:t>edu</w:t>
      </w:r>
      <w:proofErr w:type="spellEnd"/>
      <w:r w:rsidR="009C204F">
        <w:t xml:space="preserve"> in the left panel and select </w:t>
      </w:r>
      <w:r w:rsidR="009C204F">
        <w:rPr>
          <w:b/>
        </w:rPr>
        <w:t>Properties</w:t>
      </w:r>
      <w:r w:rsidR="009C204F">
        <w:t>.</w:t>
      </w:r>
    </w:p>
    <w:p w:rsidR="009C204F" w:rsidRDefault="009C204F" w:rsidP="008D4BE2">
      <w:pPr>
        <w:numPr>
          <w:ilvl w:val="1"/>
          <w:numId w:val="42"/>
        </w:numPr>
      </w:pPr>
      <w:r>
        <w:t xml:space="preserve">Select the </w:t>
      </w:r>
      <w:r>
        <w:rPr>
          <w:b/>
        </w:rPr>
        <w:t>Trusts</w:t>
      </w:r>
      <w:r>
        <w:t xml:space="preserve"> tab and click </w:t>
      </w:r>
      <w:r>
        <w:rPr>
          <w:b/>
        </w:rPr>
        <w:t>New Trust</w:t>
      </w:r>
      <w:r>
        <w:t>.</w:t>
      </w:r>
    </w:p>
    <w:p w:rsidR="009C204F" w:rsidRDefault="009C204F" w:rsidP="008D4BE2">
      <w:pPr>
        <w:numPr>
          <w:ilvl w:val="1"/>
          <w:numId w:val="42"/>
        </w:numPr>
      </w:pPr>
      <w:r>
        <w:t xml:space="preserve">Enter </w:t>
      </w:r>
      <w:r>
        <w:rPr>
          <w:b/>
        </w:rPr>
        <w:t>pod&lt;</w:t>
      </w:r>
      <w:r w:rsidR="00000AB7">
        <w:rPr>
          <w:b/>
        </w:rPr>
        <w:t>other</w:t>
      </w:r>
      <w:r>
        <w:rPr>
          <w:b/>
        </w:rPr>
        <w:t xml:space="preserve"> pod #&gt;.</w:t>
      </w:r>
      <w:proofErr w:type="spellStart"/>
      <w:r>
        <w:rPr>
          <w:b/>
        </w:rPr>
        <w:t>edu</w:t>
      </w:r>
      <w:proofErr w:type="spellEnd"/>
      <w:r>
        <w:t>.</w:t>
      </w:r>
    </w:p>
    <w:p w:rsidR="009C204F" w:rsidRDefault="009C204F" w:rsidP="008D4BE2">
      <w:pPr>
        <w:numPr>
          <w:ilvl w:val="1"/>
          <w:numId w:val="42"/>
        </w:numPr>
      </w:pPr>
      <w:r>
        <w:t xml:space="preserve">Select </w:t>
      </w:r>
      <w:r>
        <w:rPr>
          <w:b/>
        </w:rPr>
        <w:t>Two-way trust</w:t>
      </w:r>
      <w:r>
        <w:t>.</w:t>
      </w:r>
    </w:p>
    <w:p w:rsidR="009C204F" w:rsidRDefault="009C204F" w:rsidP="008D4BE2">
      <w:pPr>
        <w:numPr>
          <w:ilvl w:val="1"/>
          <w:numId w:val="42"/>
        </w:numPr>
      </w:pPr>
      <w:r>
        <w:t>Click through the confirmations.</w:t>
      </w:r>
    </w:p>
    <w:p w:rsidR="009C204F" w:rsidRDefault="00872088" w:rsidP="008D4BE2">
      <w:pPr>
        <w:numPr>
          <w:ilvl w:val="0"/>
          <w:numId w:val="42"/>
        </w:numPr>
      </w:pPr>
      <w:r>
        <w:t>Repeat these steps on the other</w:t>
      </w:r>
      <w:r w:rsidR="009C204F">
        <w:t xml:space="preserve"> pod’</w:t>
      </w:r>
      <w:r>
        <w:t xml:space="preserve">s Windows </w:t>
      </w:r>
      <w:del w:id="337" w:author="fhdsjokahf jfdoifj" w:date="2016-09-10T07:25:00Z">
        <w:r w:rsidDel="006865E7">
          <w:delText>2003</w:delText>
        </w:r>
      </w:del>
      <w:ins w:id="338" w:author="fhdsjokahf jfdoifj" w:date="2016-09-10T07:25:00Z">
        <w:r w:rsidR="006865E7">
          <w:t>2012</w:t>
        </w:r>
      </w:ins>
      <w:r>
        <w:t xml:space="preserve"> server using your</w:t>
      </w:r>
      <w:r w:rsidR="009C204F">
        <w:t xml:space="preserve"> pod’s domain and DNS server</w:t>
      </w:r>
      <w:r w:rsidR="000C574A">
        <w:t xml:space="preserve"> in the trusts and</w:t>
      </w:r>
      <w:r w:rsidR="000C574A" w:rsidRPr="000C574A">
        <w:t xml:space="preserve"> </w:t>
      </w:r>
      <w:r w:rsidR="000C574A">
        <w:t xml:space="preserve">forwarders setup screens. </w:t>
      </w:r>
      <w:r w:rsidR="009C204F">
        <w:t xml:space="preserve"> </w:t>
      </w:r>
    </w:p>
    <w:p w:rsidR="000C574A" w:rsidRDefault="000C574A" w:rsidP="009C204F"/>
    <w:p w:rsidR="009C204F" w:rsidRDefault="000C574A" w:rsidP="009C204F">
      <w:r>
        <w:t xml:space="preserve">On the Windows </w:t>
      </w:r>
      <w:del w:id="339" w:author="fhdsjokahf jfdoifj" w:date="2016-09-10T07:24:00Z">
        <w:r w:rsidDel="006865E7">
          <w:delText>XP</w:delText>
        </w:r>
      </w:del>
      <w:ins w:id="340" w:author="fhdsjokahf jfdoifj" w:date="2016-09-10T07:24:00Z">
        <w:r w:rsidR="006865E7">
          <w:t>10</w:t>
        </w:r>
      </w:ins>
      <w:r>
        <w:t xml:space="preserve"> workstation in both pods:</w:t>
      </w:r>
    </w:p>
    <w:p w:rsidR="000C574A" w:rsidRDefault="000C574A" w:rsidP="009C204F"/>
    <w:p w:rsidR="000C574A" w:rsidRDefault="000C574A" w:rsidP="008D4BE2">
      <w:pPr>
        <w:numPr>
          <w:ilvl w:val="0"/>
          <w:numId w:val="43"/>
        </w:numPr>
      </w:pPr>
      <w:r>
        <w:lastRenderedPageBreak/>
        <w:t xml:space="preserve">Log out by clicking </w:t>
      </w:r>
      <w:r>
        <w:rPr>
          <w:b/>
        </w:rPr>
        <w:t>Start-Log off</w:t>
      </w:r>
      <w:r>
        <w:t>.</w:t>
      </w:r>
    </w:p>
    <w:p w:rsidR="000C574A" w:rsidRDefault="000C574A" w:rsidP="008D4BE2">
      <w:pPr>
        <w:numPr>
          <w:ilvl w:val="0"/>
          <w:numId w:val="43"/>
        </w:numPr>
      </w:pPr>
      <w:r>
        <w:t>Enter the username of an account in the other pod’s domain</w:t>
      </w:r>
      <w:r w:rsidR="00716E94">
        <w:t xml:space="preserve"> at the Login screen</w:t>
      </w:r>
      <w:r>
        <w:t>.</w:t>
      </w:r>
    </w:p>
    <w:p w:rsidR="002A1BD4" w:rsidRDefault="00716E94" w:rsidP="008D4BE2">
      <w:pPr>
        <w:numPr>
          <w:ilvl w:val="0"/>
          <w:numId w:val="43"/>
        </w:numPr>
      </w:pPr>
      <w:r>
        <w:t xml:space="preserve">Click </w:t>
      </w:r>
      <w:r>
        <w:rPr>
          <w:b/>
        </w:rPr>
        <w:t>More Options</w:t>
      </w:r>
      <w:r>
        <w:t xml:space="preserve"> and select the other pod’s domain from the list.</w:t>
      </w:r>
    </w:p>
    <w:p w:rsidR="00913C0C" w:rsidRDefault="00913C0C" w:rsidP="00913C0C">
      <w:pPr>
        <w:pStyle w:val="Heading3"/>
      </w:pPr>
      <w:r>
        <w:t xml:space="preserve">Analyzing network traffic using </w:t>
      </w:r>
      <w:proofErr w:type="spellStart"/>
      <w:r>
        <w:t>tcpdump</w:t>
      </w:r>
      <w:proofErr w:type="spellEnd"/>
    </w:p>
    <w:p w:rsidR="00337C33" w:rsidRDefault="00337C33" w:rsidP="00130E5F">
      <w:proofErr w:type="spellStart"/>
      <w:r>
        <w:t>Tcpdump</w:t>
      </w:r>
      <w:proofErr w:type="spellEnd"/>
      <w:r w:rsidR="00CE2FAA">
        <w:t xml:space="preserve"> (Linux)</w:t>
      </w:r>
      <w:r>
        <w:t xml:space="preserve"> is </w:t>
      </w:r>
      <w:r w:rsidR="00E26840">
        <w:t>very</w:t>
      </w:r>
      <w:r>
        <w:t xml:space="preserve"> widely used </w:t>
      </w:r>
      <w:r w:rsidR="001A057B">
        <w:t>command-line</w:t>
      </w:r>
      <w:r w:rsidR="0038297E">
        <w:t xml:space="preserve"> based</w:t>
      </w:r>
      <w:r w:rsidR="00CE2FAA">
        <w:t xml:space="preserve"> </w:t>
      </w:r>
      <w:r w:rsidR="00E26840">
        <w:t xml:space="preserve">application </w:t>
      </w:r>
      <w:r>
        <w:t xml:space="preserve">for examining network traffic. It captures every </w:t>
      </w:r>
      <w:r w:rsidR="00B378DB">
        <w:t xml:space="preserve">data </w:t>
      </w:r>
      <w:r>
        <w:t xml:space="preserve">packet that is sent </w:t>
      </w:r>
      <w:r w:rsidR="001A057B">
        <w:t xml:space="preserve">to or from your computer (including broadcast packets) </w:t>
      </w:r>
      <w:r w:rsidR="00B378DB">
        <w:t xml:space="preserve">and outputs a list containing the relevant information about each packet, such as the source and destination addresses and various levels of </w:t>
      </w:r>
      <w:r w:rsidR="001A057B">
        <w:t xml:space="preserve">network </w:t>
      </w:r>
      <w:r w:rsidR="00B378DB">
        <w:t xml:space="preserve">protocol information. </w:t>
      </w:r>
    </w:p>
    <w:p w:rsidR="00CF645E" w:rsidRDefault="00CF645E" w:rsidP="00CF645E"/>
    <w:p w:rsidR="00CC7017" w:rsidRDefault="00CC7017" w:rsidP="00CC7017">
      <w:r>
        <w:t xml:space="preserve">There are also several command line options that can be used with </w:t>
      </w:r>
      <w:proofErr w:type="spellStart"/>
      <w:r>
        <w:t>tcpdump</w:t>
      </w:r>
      <w:proofErr w:type="spellEnd"/>
      <w:r w:rsidR="0052447D">
        <w:t>.</w:t>
      </w:r>
      <w:r>
        <w:t xml:space="preserve"> The </w:t>
      </w:r>
      <w:r w:rsidRPr="00A411A9">
        <w:rPr>
          <w:i/>
        </w:rPr>
        <w:t>–</w:t>
      </w:r>
      <w:proofErr w:type="spellStart"/>
      <w:r w:rsidRPr="00A411A9">
        <w:rPr>
          <w:i/>
        </w:rPr>
        <w:t>i</w:t>
      </w:r>
      <w:proofErr w:type="spellEnd"/>
      <w:r w:rsidRPr="00A411A9">
        <w:rPr>
          <w:i/>
        </w:rPr>
        <w:t>#</w:t>
      </w:r>
      <w:r>
        <w:t xml:space="preserve"> option is often needed to specify which network interface on the system to use. Typically, –i1 will work in Linux. If</w:t>
      </w:r>
      <w:r w:rsidR="0052447D">
        <w:t xml:space="preserve"> it does not work</w:t>
      </w:r>
      <w:r>
        <w:t xml:space="preserve">, use </w:t>
      </w:r>
      <w:r>
        <w:rPr>
          <w:i/>
        </w:rPr>
        <w:t>–D</w:t>
      </w:r>
      <w:r>
        <w:t xml:space="preserve"> to list the available interfaces and try a different Ethernet interface. The –t option removes the timestamps from the output, making it easier to read.</w:t>
      </w:r>
    </w:p>
    <w:p w:rsidR="00CC7017" w:rsidRDefault="00CC7017" w:rsidP="00CC7017"/>
    <w:p w:rsidR="001F0336" w:rsidRDefault="00EC4E0A" w:rsidP="00CF645E">
      <w:r>
        <w:t xml:space="preserve">By default, the </w:t>
      </w:r>
      <w:proofErr w:type="spellStart"/>
      <w:r>
        <w:t>tcpdump</w:t>
      </w:r>
      <w:proofErr w:type="spellEnd"/>
      <w:r w:rsidR="001F0336">
        <w:t xml:space="preserve"> </w:t>
      </w:r>
      <w:r>
        <w:t>command</w:t>
      </w:r>
      <w:r w:rsidR="00FC2E56">
        <w:t xml:space="preserve"> will capture and output</w:t>
      </w:r>
      <w:r w:rsidR="00950C7D">
        <w:t xml:space="preserve"> every type of packet found</w:t>
      </w:r>
      <w:r w:rsidR="001F0336">
        <w:t>. You must</w:t>
      </w:r>
      <w:r>
        <w:t xml:space="preserve"> use </w:t>
      </w:r>
      <w:r w:rsidRPr="00EC4E0A">
        <w:rPr>
          <w:i/>
        </w:rPr>
        <w:t>qualifiers</w:t>
      </w:r>
      <w:r w:rsidR="00950C7D">
        <w:t xml:space="preserve"> to limit the</w:t>
      </w:r>
      <w:r w:rsidR="001F0336">
        <w:t xml:space="preserve"> capture to specific</w:t>
      </w:r>
      <w:r w:rsidR="00950C7D">
        <w:t xml:space="preserve"> protocol</w:t>
      </w:r>
      <w:r w:rsidR="001F0336">
        <w:t>s (TCP, UDP</w:t>
      </w:r>
      <w:r w:rsidR="00A536CA">
        <w:t>,</w:t>
      </w:r>
      <w:r w:rsidR="001F0336">
        <w:t xml:space="preserve"> </w:t>
      </w:r>
      <w:r w:rsidR="00A536CA">
        <w:t>ARP</w:t>
      </w:r>
      <w:r w:rsidR="00950C7D">
        <w:t xml:space="preserve">) and </w:t>
      </w:r>
      <w:r w:rsidR="00FC2E56">
        <w:t>p</w:t>
      </w:r>
      <w:r w:rsidR="00950C7D">
        <w:t>ort</w:t>
      </w:r>
      <w:r w:rsidR="001F0336">
        <w:t>s</w:t>
      </w:r>
      <w:r w:rsidR="00950C7D">
        <w:t xml:space="preserve"> (www, telnet, </w:t>
      </w:r>
      <w:r w:rsidR="00A536CA">
        <w:t>ftp</w:t>
      </w:r>
      <w:r w:rsidR="00950C7D">
        <w:t>)</w:t>
      </w:r>
      <w:r w:rsidR="001F0336">
        <w:t>. The qualifier e</w:t>
      </w:r>
      <w:del w:id="341" w:author="fhdsjokahf jfdoifj" w:date="2016-09-10T07:24:00Z">
        <w:r w:rsidR="001F0336" w:rsidDel="006865E7">
          <w:delText>xp</w:delText>
        </w:r>
      </w:del>
      <w:ins w:id="342" w:author="fhdsjokahf jfdoifj" w:date="2016-09-10T07:24:00Z">
        <w:del w:id="343" w:author="Windows User" w:date="2016-09-19T10:41:00Z">
          <w:r w:rsidR="006865E7" w:rsidDel="00F42C01">
            <w:delText>10</w:delText>
          </w:r>
        </w:del>
      </w:ins>
      <w:ins w:id="344" w:author="Windows User" w:date="2016-09-19T10:41:00Z">
        <w:r w:rsidR="00F42C01">
          <w:t>xp</w:t>
        </w:r>
      </w:ins>
      <w:r w:rsidR="001F0336">
        <w:t xml:space="preserve">ression is given on the command line when you run the </w:t>
      </w:r>
      <w:proofErr w:type="spellStart"/>
      <w:r w:rsidR="001F0336">
        <w:t>tcpdump</w:t>
      </w:r>
      <w:proofErr w:type="spellEnd"/>
      <w:r w:rsidR="001F0336">
        <w:t>/</w:t>
      </w:r>
      <w:proofErr w:type="spellStart"/>
      <w:r w:rsidR="001F0336">
        <w:t>windump</w:t>
      </w:r>
      <w:proofErr w:type="spellEnd"/>
      <w:r w:rsidR="001F0336">
        <w:t xml:space="preserve"> command.</w:t>
      </w:r>
      <w:r w:rsidR="00CC7017">
        <w:t xml:space="preserve"> The</w:t>
      </w:r>
      <w:r w:rsidR="00486434">
        <w:t xml:space="preserve"> </w:t>
      </w:r>
      <w:r w:rsidR="00CC7017">
        <w:t xml:space="preserve">table </w:t>
      </w:r>
      <w:r w:rsidR="00486434">
        <w:t xml:space="preserve">below </w:t>
      </w:r>
      <w:r w:rsidR="00CC7017">
        <w:t>lists the qualifier e</w:t>
      </w:r>
      <w:del w:id="345" w:author="fhdsjokahf jfdoifj" w:date="2016-09-10T07:24:00Z">
        <w:r w:rsidR="00CC7017" w:rsidDel="006865E7">
          <w:delText>xp</w:delText>
        </w:r>
      </w:del>
      <w:ins w:id="346" w:author="fhdsjokahf jfdoifj" w:date="2016-09-10T07:24:00Z">
        <w:r w:rsidR="006865E7">
          <w:t>10</w:t>
        </w:r>
      </w:ins>
      <w:r w:rsidR="00CC7017">
        <w:t>ressions for the most common packet types on the lab network.</w:t>
      </w:r>
    </w:p>
    <w:p w:rsidR="00CC7017" w:rsidRDefault="00CC7017" w:rsidP="00CF645E"/>
    <w:p w:rsidR="00EC4E0A" w:rsidRDefault="00653BBE" w:rsidP="006B5ABB">
      <w:r>
        <w:t>T</w:t>
      </w:r>
      <w:r w:rsidR="00FC2E56">
        <w:t xml:space="preserve">he </w:t>
      </w:r>
      <w:r w:rsidR="00A536CA">
        <w:t xml:space="preserve">exact </w:t>
      </w:r>
      <w:r>
        <w:t xml:space="preserve">format of the </w:t>
      </w:r>
      <w:r w:rsidR="00FC2E56">
        <w:t xml:space="preserve">output </w:t>
      </w:r>
      <w:r w:rsidR="00FE3DD3">
        <w:t xml:space="preserve">for each packet </w:t>
      </w:r>
      <w:r>
        <w:t xml:space="preserve">will vary </w:t>
      </w:r>
      <w:r w:rsidR="00A536CA">
        <w:t xml:space="preserve">with </w:t>
      </w:r>
      <w:r w:rsidR="00FE3DD3">
        <w:t>the selected</w:t>
      </w:r>
      <w:r w:rsidR="00A536CA">
        <w:t xml:space="preserve"> protocol and port.</w:t>
      </w:r>
      <w:r w:rsidR="00CE2FAA">
        <w:t xml:space="preserve"> </w:t>
      </w:r>
      <w:r w:rsidR="00FE3DD3">
        <w:t xml:space="preserve">With the exception of ARP, </w:t>
      </w:r>
      <w:r w:rsidR="006B5ABB">
        <w:t>most of the above protocols have a similar output format. In general, the format will be:</w:t>
      </w:r>
      <w:r w:rsidR="002819F1">
        <w:br/>
      </w:r>
      <w:r w:rsidR="00FE3DD3">
        <w:t>(</w:t>
      </w:r>
      <w:r w:rsidR="006B5ABB">
        <w:t>packet type</w:t>
      </w:r>
      <w:r w:rsidR="00FE3DD3">
        <w:t>) (s</w:t>
      </w:r>
      <w:r w:rsidR="006B5ABB">
        <w:t>ource</w:t>
      </w:r>
      <w:r w:rsidR="00FE3DD3">
        <w:t xml:space="preserve"> address).(s</w:t>
      </w:r>
      <w:r w:rsidR="006B5ABB">
        <w:t>ource</w:t>
      </w:r>
      <w:r w:rsidR="00FE3DD3">
        <w:t xml:space="preserve"> port) &gt; (d</w:t>
      </w:r>
      <w:r w:rsidR="006B5ABB">
        <w:t>e</w:t>
      </w:r>
      <w:r w:rsidR="00FE3DD3">
        <w:t>st</w:t>
      </w:r>
      <w:r w:rsidR="006B5ABB">
        <w:t>ination</w:t>
      </w:r>
      <w:r w:rsidR="00FE3DD3">
        <w:t xml:space="preserve"> address).(d</w:t>
      </w:r>
      <w:r w:rsidR="006B5ABB">
        <w:t>e</w:t>
      </w:r>
      <w:r w:rsidR="00FE3DD3">
        <w:t>st</w:t>
      </w:r>
      <w:r w:rsidR="006B5ABB">
        <w:t>ination</w:t>
      </w:r>
      <w:r w:rsidR="00FE3DD3">
        <w:t xml:space="preserve"> port)</w:t>
      </w:r>
      <w:r w:rsidR="006B5ABB">
        <w:t>: (p</w:t>
      </w:r>
      <w:r w:rsidR="00FE3DD3">
        <w:t>rotocol details)</w:t>
      </w:r>
      <w:r w:rsidR="006B5ABB">
        <w:t>.</w:t>
      </w:r>
    </w:p>
    <w:p w:rsidR="002819F1" w:rsidRDefault="002819F1" w:rsidP="00CE2FAA"/>
    <w:p w:rsidR="006B5ABB" w:rsidRDefault="006B5ABB" w:rsidP="00CE2FAA">
      <w:r>
        <w:t>The most complex output is generated by any of the TCP based services.</w:t>
      </w:r>
      <w:r w:rsidR="002819F1">
        <w:t xml:space="preserve"> Its </w:t>
      </w:r>
      <w:r>
        <w:t>protocol data include</w:t>
      </w:r>
      <w:r w:rsidR="002819F1">
        <w:t>s</w:t>
      </w:r>
      <w:r>
        <w:t xml:space="preserve"> TCP flags (S=SYN, P=PSH, F=FIN), the </w:t>
      </w:r>
      <w:proofErr w:type="spellStart"/>
      <w:r>
        <w:t>first</w:t>
      </w:r>
      <w:r w:rsidR="002819F1">
        <w:t>:last</w:t>
      </w:r>
      <w:proofErr w:type="spellEnd"/>
      <w:r w:rsidR="002819F1">
        <w:t xml:space="preserve"> sequence number, the </w:t>
      </w:r>
      <w:proofErr w:type="spellStart"/>
      <w:r w:rsidR="002819F1">
        <w:t>ack</w:t>
      </w:r>
      <w:proofErr w:type="spellEnd"/>
      <w:r>
        <w:t xml:space="preserve"> flag, </w:t>
      </w:r>
      <w:r w:rsidR="002819F1">
        <w:t xml:space="preserve">and </w:t>
      </w:r>
      <w:r>
        <w:t xml:space="preserve">the </w:t>
      </w:r>
      <w:r w:rsidR="002819F1">
        <w:t>acknowledged</w:t>
      </w:r>
      <w:r>
        <w:t xml:space="preserve"> sequence number</w:t>
      </w:r>
      <w:r w:rsidR="002819F1">
        <w:t xml:space="preserve">. The output for some protocols includes application information. For example, output for a DNS lookup shows the requested DNS record and the server’s response. </w:t>
      </w:r>
    </w:p>
    <w:p w:rsidR="006B5ABB" w:rsidRDefault="006B5ABB" w:rsidP="00CE2FAA"/>
    <w:p w:rsidR="00AE2D26" w:rsidRPr="00AE2D26" w:rsidRDefault="00B378DB" w:rsidP="001F265D">
      <w:pPr>
        <w:rPr>
          <w:b/>
          <w:u w:val="single"/>
        </w:rPr>
      </w:pPr>
      <w:proofErr w:type="spellStart"/>
      <w:r>
        <w:t>Tcpdump</w:t>
      </w:r>
      <w:proofErr w:type="spellEnd"/>
      <w:r w:rsidR="0052447D">
        <w:t xml:space="preserve"> should already be installed in Linux.</w:t>
      </w:r>
      <w:r>
        <w:t xml:space="preserve"> </w:t>
      </w:r>
      <w:r w:rsidR="00F66DCC">
        <w:t>To</w:t>
      </w:r>
      <w:r w:rsidR="00E26840">
        <w:t xml:space="preserve"> run </w:t>
      </w:r>
      <w:proofErr w:type="spellStart"/>
      <w:r w:rsidR="00214DF2">
        <w:t>t</w:t>
      </w:r>
      <w:r w:rsidR="00E26840">
        <w:t>cpdump</w:t>
      </w:r>
      <w:proofErr w:type="spellEnd"/>
      <w:r w:rsidR="0052447D">
        <w:t xml:space="preserve"> y</w:t>
      </w:r>
      <w:r w:rsidR="00E26840">
        <w:t xml:space="preserve">ou must </w:t>
      </w:r>
      <w:r w:rsidR="00A4594D">
        <w:t xml:space="preserve">have administrative privileges on the machine. That is, you must </w:t>
      </w:r>
      <w:r w:rsidR="00E26840">
        <w:t>be logged on as ro</w:t>
      </w:r>
      <w:r w:rsidR="0052447D">
        <w:t>ot.</w:t>
      </w:r>
    </w:p>
    <w:p w:rsidR="002819F1" w:rsidRDefault="002819F1" w:rsidP="001F265D"/>
    <w:p w:rsidR="00486434" w:rsidRDefault="00486434" w:rsidP="00486434">
      <w:r>
        <w:t>Commonly used Qualifier E</w:t>
      </w:r>
      <w:del w:id="347" w:author="fhdsjokahf jfdoifj" w:date="2016-09-10T07:24:00Z">
        <w:r w:rsidDel="006865E7">
          <w:delText>xp</w:delText>
        </w:r>
      </w:del>
      <w:ins w:id="348" w:author="fhdsjokahf jfdoifj" w:date="2016-09-10T07:24:00Z">
        <w:r w:rsidR="006865E7">
          <w:t>10</w:t>
        </w:r>
      </w:ins>
      <w:r>
        <w:t>ressions:</w:t>
      </w:r>
    </w:p>
    <w:p w:rsidR="00486434" w:rsidRDefault="00486434" w:rsidP="0048643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1083"/>
        <w:gridCol w:w="816"/>
        <w:gridCol w:w="1630"/>
        <w:gridCol w:w="2896"/>
      </w:tblGrid>
      <w:tr w:rsidR="00486434" w:rsidRPr="008D4BE2" w:rsidTr="008D4BE2">
        <w:trPr>
          <w:jc w:val="center"/>
        </w:trPr>
        <w:tc>
          <w:tcPr>
            <w:tcW w:w="0" w:type="auto"/>
            <w:shd w:val="clear" w:color="auto" w:fill="C0C0C0"/>
          </w:tcPr>
          <w:p w:rsidR="00486434" w:rsidRPr="008D4BE2" w:rsidRDefault="00486434" w:rsidP="007E5627">
            <w:pPr>
              <w:rPr>
                <w:b/>
              </w:rPr>
            </w:pPr>
            <w:r w:rsidRPr="008D4BE2">
              <w:rPr>
                <w:b/>
              </w:rPr>
              <w:t>Application</w:t>
            </w:r>
          </w:p>
        </w:tc>
        <w:tc>
          <w:tcPr>
            <w:tcW w:w="0" w:type="auto"/>
            <w:shd w:val="clear" w:color="auto" w:fill="C0C0C0"/>
          </w:tcPr>
          <w:p w:rsidR="00486434" w:rsidRPr="008D4BE2" w:rsidRDefault="00486434" w:rsidP="007E5627">
            <w:pPr>
              <w:rPr>
                <w:b/>
              </w:rPr>
            </w:pPr>
            <w:r w:rsidRPr="008D4BE2">
              <w:rPr>
                <w:b/>
              </w:rPr>
              <w:t>Protocol</w:t>
            </w:r>
          </w:p>
        </w:tc>
        <w:tc>
          <w:tcPr>
            <w:tcW w:w="0" w:type="auto"/>
            <w:shd w:val="clear" w:color="auto" w:fill="C0C0C0"/>
          </w:tcPr>
          <w:p w:rsidR="00486434" w:rsidRPr="008D4BE2" w:rsidRDefault="00486434" w:rsidP="007E5627">
            <w:pPr>
              <w:rPr>
                <w:b/>
              </w:rPr>
            </w:pPr>
            <w:r w:rsidRPr="008D4BE2">
              <w:rPr>
                <w:b/>
              </w:rPr>
              <w:t>Ports</w:t>
            </w:r>
          </w:p>
        </w:tc>
        <w:tc>
          <w:tcPr>
            <w:tcW w:w="0" w:type="auto"/>
            <w:shd w:val="clear" w:color="auto" w:fill="C0C0C0"/>
          </w:tcPr>
          <w:p w:rsidR="00486434" w:rsidRPr="008D4BE2" w:rsidRDefault="00486434" w:rsidP="007E5627">
            <w:pPr>
              <w:rPr>
                <w:b/>
              </w:rPr>
            </w:pPr>
            <w:r w:rsidRPr="008D4BE2">
              <w:rPr>
                <w:b/>
              </w:rPr>
              <w:t>Service Name</w:t>
            </w:r>
          </w:p>
        </w:tc>
        <w:tc>
          <w:tcPr>
            <w:tcW w:w="0" w:type="auto"/>
            <w:shd w:val="clear" w:color="auto" w:fill="C0C0C0"/>
          </w:tcPr>
          <w:p w:rsidR="00486434" w:rsidRPr="008D4BE2" w:rsidRDefault="00486434" w:rsidP="007E5627">
            <w:pPr>
              <w:rPr>
                <w:b/>
              </w:rPr>
            </w:pPr>
            <w:r w:rsidRPr="008D4BE2">
              <w:rPr>
                <w:b/>
              </w:rPr>
              <w:t>Qualifier E</w:t>
            </w:r>
            <w:del w:id="349" w:author="fhdsjokahf jfdoifj" w:date="2016-09-10T07:24:00Z">
              <w:r w:rsidRPr="008D4BE2" w:rsidDel="006865E7">
                <w:rPr>
                  <w:b/>
                </w:rPr>
                <w:delText>xp</w:delText>
              </w:r>
            </w:del>
            <w:ins w:id="350" w:author="fhdsjokahf jfdoifj" w:date="2016-09-10T07:24:00Z">
              <w:r w:rsidR="006865E7">
                <w:rPr>
                  <w:b/>
                </w:rPr>
                <w:t>10</w:t>
              </w:r>
            </w:ins>
            <w:r w:rsidRPr="008D4BE2">
              <w:rPr>
                <w:b/>
              </w:rPr>
              <w:t>ression</w:t>
            </w:r>
          </w:p>
        </w:tc>
      </w:tr>
      <w:tr w:rsidR="00486434" w:rsidTr="008D4BE2">
        <w:trPr>
          <w:jc w:val="center"/>
        </w:trPr>
        <w:tc>
          <w:tcPr>
            <w:tcW w:w="0" w:type="auto"/>
          </w:tcPr>
          <w:p w:rsidR="00486434" w:rsidRPr="00486434" w:rsidRDefault="00486434" w:rsidP="007E5627">
            <w:r w:rsidRPr="00486434">
              <w:t>ping (echo)</w:t>
            </w:r>
          </w:p>
        </w:tc>
        <w:tc>
          <w:tcPr>
            <w:tcW w:w="0" w:type="auto"/>
          </w:tcPr>
          <w:p w:rsidR="00486434" w:rsidRPr="00486434" w:rsidRDefault="00486434" w:rsidP="007E5627">
            <w:r w:rsidRPr="00486434">
              <w:t>ICMP</w:t>
            </w:r>
          </w:p>
        </w:tc>
        <w:tc>
          <w:tcPr>
            <w:tcW w:w="0" w:type="auto"/>
          </w:tcPr>
          <w:p w:rsidR="00486434" w:rsidRPr="00486434" w:rsidRDefault="00486434" w:rsidP="007E5627"/>
        </w:tc>
        <w:tc>
          <w:tcPr>
            <w:tcW w:w="0" w:type="auto"/>
          </w:tcPr>
          <w:p w:rsidR="00486434" w:rsidRPr="00486434" w:rsidRDefault="00486434" w:rsidP="007E5627"/>
        </w:tc>
        <w:tc>
          <w:tcPr>
            <w:tcW w:w="0" w:type="auto"/>
          </w:tcPr>
          <w:p w:rsidR="00486434" w:rsidRPr="00486434" w:rsidRDefault="00486434" w:rsidP="007E5627">
            <w:proofErr w:type="spellStart"/>
            <w:r w:rsidRPr="00486434">
              <w:t>icmp</w:t>
            </w:r>
            <w:proofErr w:type="spellEnd"/>
          </w:p>
        </w:tc>
      </w:tr>
      <w:tr w:rsidR="00486434" w:rsidTr="008D4BE2">
        <w:trPr>
          <w:jc w:val="center"/>
        </w:trPr>
        <w:tc>
          <w:tcPr>
            <w:tcW w:w="0" w:type="auto"/>
          </w:tcPr>
          <w:p w:rsidR="00486434" w:rsidRPr="00486434" w:rsidRDefault="00486434" w:rsidP="007E5627">
            <w:r w:rsidRPr="00486434">
              <w:t>Web</w:t>
            </w:r>
          </w:p>
        </w:tc>
        <w:tc>
          <w:tcPr>
            <w:tcW w:w="0" w:type="auto"/>
          </w:tcPr>
          <w:p w:rsidR="00486434" w:rsidRPr="00486434" w:rsidRDefault="00486434" w:rsidP="007E5627">
            <w:r w:rsidRPr="00486434">
              <w:t>TCP</w:t>
            </w:r>
          </w:p>
        </w:tc>
        <w:tc>
          <w:tcPr>
            <w:tcW w:w="0" w:type="auto"/>
          </w:tcPr>
          <w:p w:rsidR="00486434" w:rsidRPr="00486434" w:rsidRDefault="00486434" w:rsidP="007E5627">
            <w:r w:rsidRPr="00486434">
              <w:t>80</w:t>
            </w:r>
          </w:p>
        </w:tc>
        <w:tc>
          <w:tcPr>
            <w:tcW w:w="0" w:type="auto"/>
          </w:tcPr>
          <w:p w:rsidR="00486434" w:rsidRPr="00486434" w:rsidRDefault="00486434" w:rsidP="007E5627">
            <w:r w:rsidRPr="00486434">
              <w:t>www</w:t>
            </w:r>
          </w:p>
        </w:tc>
        <w:tc>
          <w:tcPr>
            <w:tcW w:w="0" w:type="auto"/>
          </w:tcPr>
          <w:p w:rsidR="00486434" w:rsidRPr="00486434" w:rsidRDefault="00486434" w:rsidP="007E5627">
            <w:proofErr w:type="spellStart"/>
            <w:r w:rsidRPr="00486434">
              <w:t>tcp</w:t>
            </w:r>
            <w:proofErr w:type="spellEnd"/>
            <w:r w:rsidRPr="00486434">
              <w:t xml:space="preserve"> port 80</w:t>
            </w:r>
          </w:p>
        </w:tc>
      </w:tr>
      <w:tr w:rsidR="00486434" w:rsidTr="008D4BE2">
        <w:trPr>
          <w:jc w:val="center"/>
        </w:trPr>
        <w:tc>
          <w:tcPr>
            <w:tcW w:w="0" w:type="auto"/>
          </w:tcPr>
          <w:p w:rsidR="00486434" w:rsidRPr="00486434" w:rsidRDefault="00486434" w:rsidP="007E5627">
            <w:r w:rsidRPr="00486434">
              <w:t>Telnet</w:t>
            </w:r>
          </w:p>
        </w:tc>
        <w:tc>
          <w:tcPr>
            <w:tcW w:w="0" w:type="auto"/>
          </w:tcPr>
          <w:p w:rsidR="00486434" w:rsidRPr="00486434" w:rsidRDefault="00486434" w:rsidP="007E5627">
            <w:r w:rsidRPr="00486434">
              <w:t>TCP</w:t>
            </w:r>
          </w:p>
        </w:tc>
        <w:tc>
          <w:tcPr>
            <w:tcW w:w="0" w:type="auto"/>
          </w:tcPr>
          <w:p w:rsidR="00486434" w:rsidRPr="00486434" w:rsidRDefault="00486434" w:rsidP="007E5627">
            <w:r w:rsidRPr="00486434">
              <w:t>23</w:t>
            </w:r>
          </w:p>
        </w:tc>
        <w:tc>
          <w:tcPr>
            <w:tcW w:w="0" w:type="auto"/>
          </w:tcPr>
          <w:p w:rsidR="00486434" w:rsidRPr="00486434" w:rsidRDefault="00486434" w:rsidP="007E5627">
            <w:r w:rsidRPr="00486434">
              <w:t>telnet</w:t>
            </w:r>
          </w:p>
        </w:tc>
        <w:tc>
          <w:tcPr>
            <w:tcW w:w="0" w:type="auto"/>
          </w:tcPr>
          <w:p w:rsidR="00486434" w:rsidRPr="00486434" w:rsidRDefault="00486434" w:rsidP="007E5627">
            <w:proofErr w:type="spellStart"/>
            <w:r w:rsidRPr="00486434">
              <w:t>tcp</w:t>
            </w:r>
            <w:proofErr w:type="spellEnd"/>
            <w:r w:rsidRPr="00486434">
              <w:t xml:space="preserve"> port 23</w:t>
            </w:r>
          </w:p>
        </w:tc>
      </w:tr>
      <w:tr w:rsidR="00486434" w:rsidTr="008D4BE2">
        <w:trPr>
          <w:jc w:val="center"/>
        </w:trPr>
        <w:tc>
          <w:tcPr>
            <w:tcW w:w="0" w:type="auto"/>
          </w:tcPr>
          <w:p w:rsidR="00486434" w:rsidRPr="00486434" w:rsidRDefault="00486434" w:rsidP="007E5627">
            <w:r w:rsidRPr="00486434">
              <w:t>FTP</w:t>
            </w:r>
          </w:p>
        </w:tc>
        <w:tc>
          <w:tcPr>
            <w:tcW w:w="0" w:type="auto"/>
          </w:tcPr>
          <w:p w:rsidR="00486434" w:rsidRPr="00486434" w:rsidRDefault="00486434" w:rsidP="007E5627">
            <w:r w:rsidRPr="00486434">
              <w:t>TCP</w:t>
            </w:r>
          </w:p>
        </w:tc>
        <w:tc>
          <w:tcPr>
            <w:tcW w:w="0" w:type="auto"/>
          </w:tcPr>
          <w:p w:rsidR="00486434" w:rsidRPr="00486434" w:rsidRDefault="00486434" w:rsidP="007E5627">
            <w:r w:rsidRPr="00486434">
              <w:t>21, 20</w:t>
            </w:r>
          </w:p>
        </w:tc>
        <w:tc>
          <w:tcPr>
            <w:tcW w:w="0" w:type="auto"/>
          </w:tcPr>
          <w:p w:rsidR="00486434" w:rsidRPr="00486434" w:rsidRDefault="00486434" w:rsidP="007E5627">
            <w:r w:rsidRPr="00486434">
              <w:t>ftp, ftp-data</w:t>
            </w:r>
          </w:p>
        </w:tc>
        <w:tc>
          <w:tcPr>
            <w:tcW w:w="0" w:type="auto"/>
          </w:tcPr>
          <w:p w:rsidR="00486434" w:rsidRPr="00486434" w:rsidRDefault="00486434" w:rsidP="007E5627">
            <w:proofErr w:type="spellStart"/>
            <w:r w:rsidRPr="00486434">
              <w:t>tcp</w:t>
            </w:r>
            <w:proofErr w:type="spellEnd"/>
            <w:r w:rsidRPr="00486434">
              <w:t xml:space="preserve"> port 21 and </w:t>
            </w:r>
            <w:proofErr w:type="spellStart"/>
            <w:r w:rsidRPr="00486434">
              <w:t>tcp</w:t>
            </w:r>
            <w:proofErr w:type="spellEnd"/>
            <w:r w:rsidRPr="00486434">
              <w:t xml:space="preserve"> port 20</w:t>
            </w:r>
          </w:p>
        </w:tc>
      </w:tr>
      <w:tr w:rsidR="00486434" w:rsidTr="008D4BE2">
        <w:trPr>
          <w:jc w:val="center"/>
        </w:trPr>
        <w:tc>
          <w:tcPr>
            <w:tcW w:w="0" w:type="auto"/>
          </w:tcPr>
          <w:p w:rsidR="00486434" w:rsidRPr="00486434" w:rsidRDefault="00486434" w:rsidP="007E5627">
            <w:r w:rsidRPr="00486434">
              <w:t>DNS</w:t>
            </w:r>
          </w:p>
        </w:tc>
        <w:tc>
          <w:tcPr>
            <w:tcW w:w="0" w:type="auto"/>
          </w:tcPr>
          <w:p w:rsidR="00486434" w:rsidRPr="00486434" w:rsidRDefault="00486434" w:rsidP="007E5627">
            <w:r w:rsidRPr="00486434">
              <w:t>UDP</w:t>
            </w:r>
          </w:p>
        </w:tc>
        <w:tc>
          <w:tcPr>
            <w:tcW w:w="0" w:type="auto"/>
          </w:tcPr>
          <w:p w:rsidR="00486434" w:rsidRPr="00486434" w:rsidRDefault="00486434" w:rsidP="007E5627">
            <w:r w:rsidRPr="00486434">
              <w:t>53</w:t>
            </w:r>
          </w:p>
        </w:tc>
        <w:tc>
          <w:tcPr>
            <w:tcW w:w="0" w:type="auto"/>
          </w:tcPr>
          <w:p w:rsidR="00486434" w:rsidRPr="00486434" w:rsidRDefault="00486434" w:rsidP="007E5627">
            <w:r w:rsidRPr="00486434">
              <w:t>domain</w:t>
            </w:r>
          </w:p>
        </w:tc>
        <w:tc>
          <w:tcPr>
            <w:tcW w:w="0" w:type="auto"/>
          </w:tcPr>
          <w:p w:rsidR="00486434" w:rsidRPr="00486434" w:rsidRDefault="00486434" w:rsidP="007E5627">
            <w:proofErr w:type="spellStart"/>
            <w:r w:rsidRPr="00486434">
              <w:t>udp</w:t>
            </w:r>
            <w:proofErr w:type="spellEnd"/>
            <w:r w:rsidRPr="00486434">
              <w:t xml:space="preserve"> port 53</w:t>
            </w:r>
          </w:p>
        </w:tc>
      </w:tr>
      <w:tr w:rsidR="00486434" w:rsidTr="008D4BE2">
        <w:trPr>
          <w:jc w:val="center"/>
        </w:trPr>
        <w:tc>
          <w:tcPr>
            <w:tcW w:w="0" w:type="auto"/>
          </w:tcPr>
          <w:p w:rsidR="00486434" w:rsidRPr="00486434" w:rsidRDefault="00486434" w:rsidP="007E5627">
            <w:r w:rsidRPr="00486434">
              <w:t>DHCP</w:t>
            </w:r>
          </w:p>
        </w:tc>
        <w:tc>
          <w:tcPr>
            <w:tcW w:w="0" w:type="auto"/>
          </w:tcPr>
          <w:p w:rsidR="00486434" w:rsidRPr="00486434" w:rsidRDefault="00486434" w:rsidP="007E5627">
            <w:r w:rsidRPr="00486434">
              <w:t>UDP</w:t>
            </w:r>
          </w:p>
        </w:tc>
        <w:tc>
          <w:tcPr>
            <w:tcW w:w="0" w:type="auto"/>
          </w:tcPr>
          <w:p w:rsidR="00486434" w:rsidRPr="00486434" w:rsidRDefault="00486434" w:rsidP="007E5627">
            <w:r w:rsidRPr="00486434">
              <w:t>67, 68</w:t>
            </w:r>
          </w:p>
        </w:tc>
        <w:tc>
          <w:tcPr>
            <w:tcW w:w="0" w:type="auto"/>
          </w:tcPr>
          <w:p w:rsidR="00486434" w:rsidRPr="00486434" w:rsidRDefault="00486434" w:rsidP="007E5627">
            <w:proofErr w:type="spellStart"/>
            <w:r w:rsidRPr="00486434">
              <w:t>bootps</w:t>
            </w:r>
            <w:proofErr w:type="spellEnd"/>
            <w:r w:rsidRPr="00486434">
              <w:t xml:space="preserve">, </w:t>
            </w:r>
            <w:proofErr w:type="spellStart"/>
            <w:r w:rsidRPr="00486434">
              <w:t>bootpc</w:t>
            </w:r>
            <w:proofErr w:type="spellEnd"/>
          </w:p>
        </w:tc>
        <w:tc>
          <w:tcPr>
            <w:tcW w:w="0" w:type="auto"/>
          </w:tcPr>
          <w:p w:rsidR="00486434" w:rsidRPr="00486434" w:rsidRDefault="00486434" w:rsidP="007E5627">
            <w:proofErr w:type="spellStart"/>
            <w:r w:rsidRPr="00486434">
              <w:t>udp</w:t>
            </w:r>
            <w:proofErr w:type="spellEnd"/>
            <w:r w:rsidRPr="00486434">
              <w:t xml:space="preserve"> port 67 and </w:t>
            </w:r>
            <w:proofErr w:type="spellStart"/>
            <w:r w:rsidRPr="00486434">
              <w:t>udp</w:t>
            </w:r>
            <w:proofErr w:type="spellEnd"/>
            <w:r w:rsidRPr="00486434">
              <w:t xml:space="preserve"> port 68</w:t>
            </w:r>
          </w:p>
        </w:tc>
      </w:tr>
      <w:tr w:rsidR="00486434" w:rsidTr="008D4BE2">
        <w:trPr>
          <w:jc w:val="center"/>
        </w:trPr>
        <w:tc>
          <w:tcPr>
            <w:tcW w:w="0" w:type="auto"/>
          </w:tcPr>
          <w:p w:rsidR="00486434" w:rsidRPr="00486434" w:rsidRDefault="00486434" w:rsidP="007E5627">
            <w:r w:rsidRPr="00486434">
              <w:t>RIP</w:t>
            </w:r>
          </w:p>
        </w:tc>
        <w:tc>
          <w:tcPr>
            <w:tcW w:w="0" w:type="auto"/>
          </w:tcPr>
          <w:p w:rsidR="00486434" w:rsidRPr="00486434" w:rsidRDefault="00486434" w:rsidP="007E5627">
            <w:r w:rsidRPr="00486434">
              <w:t>UDP</w:t>
            </w:r>
          </w:p>
        </w:tc>
        <w:tc>
          <w:tcPr>
            <w:tcW w:w="0" w:type="auto"/>
          </w:tcPr>
          <w:p w:rsidR="00486434" w:rsidRPr="00486434" w:rsidRDefault="00486434" w:rsidP="007E5627">
            <w:r w:rsidRPr="00486434">
              <w:t>520</w:t>
            </w:r>
          </w:p>
        </w:tc>
        <w:tc>
          <w:tcPr>
            <w:tcW w:w="0" w:type="auto"/>
          </w:tcPr>
          <w:p w:rsidR="00486434" w:rsidRPr="00486434" w:rsidRDefault="00486434" w:rsidP="007E5627">
            <w:r w:rsidRPr="00486434">
              <w:t>router</w:t>
            </w:r>
          </w:p>
        </w:tc>
        <w:tc>
          <w:tcPr>
            <w:tcW w:w="0" w:type="auto"/>
          </w:tcPr>
          <w:p w:rsidR="00486434" w:rsidRPr="00486434" w:rsidRDefault="00486434" w:rsidP="007E5627">
            <w:proofErr w:type="spellStart"/>
            <w:r w:rsidRPr="00486434">
              <w:t>udp</w:t>
            </w:r>
            <w:proofErr w:type="spellEnd"/>
            <w:r w:rsidRPr="00486434">
              <w:t xml:space="preserve"> port 520</w:t>
            </w:r>
          </w:p>
        </w:tc>
      </w:tr>
      <w:tr w:rsidR="00486434" w:rsidTr="008D4BE2">
        <w:trPr>
          <w:jc w:val="center"/>
        </w:trPr>
        <w:tc>
          <w:tcPr>
            <w:tcW w:w="0" w:type="auto"/>
          </w:tcPr>
          <w:p w:rsidR="00486434" w:rsidRPr="00486434" w:rsidRDefault="00486434" w:rsidP="007E5627">
            <w:r w:rsidRPr="00486434">
              <w:t>ARP</w:t>
            </w:r>
          </w:p>
        </w:tc>
        <w:tc>
          <w:tcPr>
            <w:tcW w:w="0" w:type="auto"/>
          </w:tcPr>
          <w:p w:rsidR="00486434" w:rsidRPr="00486434" w:rsidRDefault="00486434" w:rsidP="007E5627">
            <w:r w:rsidRPr="00486434">
              <w:t>ARP</w:t>
            </w:r>
          </w:p>
        </w:tc>
        <w:tc>
          <w:tcPr>
            <w:tcW w:w="0" w:type="auto"/>
          </w:tcPr>
          <w:p w:rsidR="00486434" w:rsidRPr="00486434" w:rsidRDefault="00486434" w:rsidP="007E5627"/>
        </w:tc>
        <w:tc>
          <w:tcPr>
            <w:tcW w:w="0" w:type="auto"/>
          </w:tcPr>
          <w:p w:rsidR="00486434" w:rsidRPr="00486434" w:rsidRDefault="00486434" w:rsidP="007E5627"/>
        </w:tc>
        <w:tc>
          <w:tcPr>
            <w:tcW w:w="0" w:type="auto"/>
          </w:tcPr>
          <w:p w:rsidR="00486434" w:rsidRPr="00486434" w:rsidRDefault="00486434" w:rsidP="007E5627">
            <w:proofErr w:type="spellStart"/>
            <w:r w:rsidRPr="00486434">
              <w:t>arp</w:t>
            </w:r>
            <w:proofErr w:type="spellEnd"/>
          </w:p>
        </w:tc>
      </w:tr>
    </w:tbl>
    <w:p w:rsidR="00486434" w:rsidRDefault="00486434" w:rsidP="00486434"/>
    <w:p w:rsidR="00486434" w:rsidRDefault="00486434" w:rsidP="001F265D"/>
    <w:p w:rsidR="001F265D" w:rsidRDefault="000660DF" w:rsidP="001F265D">
      <w:r>
        <w:t>On the Linux machine:</w:t>
      </w:r>
    </w:p>
    <w:p w:rsidR="00145107" w:rsidRDefault="00145107" w:rsidP="001F265D"/>
    <w:p w:rsidR="000E16EE" w:rsidRDefault="00741949" w:rsidP="008D4BE2">
      <w:pPr>
        <w:numPr>
          <w:ilvl w:val="0"/>
          <w:numId w:val="44"/>
        </w:numPr>
      </w:pPr>
      <w:r>
        <w:t>Login to</w:t>
      </w:r>
      <w:r w:rsidR="000E16EE">
        <w:t xml:space="preserve"> </w:t>
      </w:r>
      <w:r w:rsidR="000E16EE">
        <w:rPr>
          <w:b/>
        </w:rPr>
        <w:t>root</w:t>
      </w:r>
      <w:r w:rsidR="00145831">
        <w:rPr>
          <w:b/>
        </w:rPr>
        <w:t xml:space="preserve"> </w:t>
      </w:r>
      <w:r w:rsidR="00145831">
        <w:t xml:space="preserve">by typing </w:t>
      </w:r>
      <w:proofErr w:type="spellStart"/>
      <w:r w:rsidR="00145831">
        <w:rPr>
          <w:b/>
        </w:rPr>
        <w:t>sudo</w:t>
      </w:r>
      <w:proofErr w:type="spellEnd"/>
      <w:r w:rsidR="00145831">
        <w:rPr>
          <w:b/>
        </w:rPr>
        <w:t xml:space="preserve"> </w:t>
      </w:r>
      <w:proofErr w:type="spellStart"/>
      <w:r w:rsidR="00145831">
        <w:rPr>
          <w:b/>
        </w:rPr>
        <w:t>su</w:t>
      </w:r>
      <w:proofErr w:type="spellEnd"/>
      <w:r w:rsidR="00145831">
        <w:rPr>
          <w:b/>
        </w:rPr>
        <w:t xml:space="preserve"> -</w:t>
      </w:r>
    </w:p>
    <w:p w:rsidR="000660DF" w:rsidRDefault="00145107" w:rsidP="008D4BE2">
      <w:pPr>
        <w:numPr>
          <w:ilvl w:val="0"/>
          <w:numId w:val="44"/>
        </w:numPr>
      </w:pPr>
      <w:r>
        <w:t xml:space="preserve">Open </w:t>
      </w:r>
      <w:r>
        <w:rPr>
          <w:b/>
        </w:rPr>
        <w:t>Applications-&gt;System Tools-&gt;Terminal</w:t>
      </w:r>
      <w:r>
        <w:t xml:space="preserve"> to access the command prompt.</w:t>
      </w:r>
    </w:p>
    <w:p w:rsidR="0038297E" w:rsidRDefault="0038297E" w:rsidP="008D4BE2">
      <w:pPr>
        <w:numPr>
          <w:ilvl w:val="0"/>
          <w:numId w:val="44"/>
        </w:numPr>
      </w:pPr>
      <w:r>
        <w:t xml:space="preserve">Verify that </w:t>
      </w:r>
      <w:proofErr w:type="spellStart"/>
      <w:r>
        <w:t>tcpdump</w:t>
      </w:r>
      <w:proofErr w:type="spellEnd"/>
      <w:r>
        <w:t xml:space="preserve"> is producing output. Find the correct interface number if it is not.</w:t>
      </w:r>
    </w:p>
    <w:p w:rsidR="0038297E" w:rsidRDefault="0038297E" w:rsidP="008D4BE2">
      <w:pPr>
        <w:numPr>
          <w:ilvl w:val="0"/>
          <w:numId w:val="45"/>
        </w:numPr>
      </w:pPr>
      <w:r>
        <w:lastRenderedPageBreak/>
        <w:t xml:space="preserve">Type </w:t>
      </w:r>
      <w:proofErr w:type="spellStart"/>
      <w:r>
        <w:rPr>
          <w:b/>
        </w:rPr>
        <w:t>tcpdump</w:t>
      </w:r>
      <w:proofErr w:type="spellEnd"/>
      <w:r>
        <w:rPr>
          <w:b/>
        </w:rPr>
        <w:t xml:space="preserve"> </w:t>
      </w:r>
      <w:del w:id="351" w:author="Windows User" w:date="2016-09-19T10:41:00Z">
        <w:r w:rsidDel="00F42C01">
          <w:rPr>
            <w:b/>
          </w:rPr>
          <w:delText>–i1</w:delText>
        </w:r>
        <w:r w:rsidDel="00F42C01">
          <w:delText xml:space="preserve"> </w:delText>
        </w:r>
      </w:del>
      <w:r>
        <w:t>(you should see a continuous stream of output).</w:t>
      </w:r>
    </w:p>
    <w:p w:rsidR="0038297E" w:rsidRDefault="0038297E" w:rsidP="008D4BE2">
      <w:pPr>
        <w:numPr>
          <w:ilvl w:val="0"/>
          <w:numId w:val="45"/>
        </w:numPr>
      </w:pPr>
      <w:r>
        <w:t xml:space="preserve">Press </w:t>
      </w:r>
      <w:r>
        <w:rPr>
          <w:b/>
        </w:rPr>
        <w:t>Ctrl-C</w:t>
      </w:r>
      <w:r>
        <w:t xml:space="preserve"> to exit </w:t>
      </w:r>
      <w:proofErr w:type="spellStart"/>
      <w:r>
        <w:t>tcpdump</w:t>
      </w:r>
      <w:proofErr w:type="spellEnd"/>
      <w:r>
        <w:t>.</w:t>
      </w:r>
    </w:p>
    <w:p w:rsidR="0038297E" w:rsidRDefault="0038297E" w:rsidP="008D4BE2">
      <w:pPr>
        <w:numPr>
          <w:ilvl w:val="0"/>
          <w:numId w:val="45"/>
        </w:numPr>
      </w:pPr>
      <w:r>
        <w:t xml:space="preserve">If no output was seen, type </w:t>
      </w:r>
      <w:proofErr w:type="spellStart"/>
      <w:r>
        <w:rPr>
          <w:b/>
        </w:rPr>
        <w:t>tcpdump</w:t>
      </w:r>
      <w:proofErr w:type="spellEnd"/>
      <w:r>
        <w:rPr>
          <w:b/>
        </w:rPr>
        <w:t xml:space="preserve"> –D</w:t>
      </w:r>
      <w:r>
        <w:t xml:space="preserve"> and try a different interface (e.g. –i2).</w:t>
      </w:r>
    </w:p>
    <w:p w:rsidR="00145107" w:rsidRDefault="00145107" w:rsidP="008D4BE2">
      <w:pPr>
        <w:numPr>
          <w:ilvl w:val="0"/>
          <w:numId w:val="44"/>
        </w:numPr>
      </w:pPr>
      <w:r>
        <w:t xml:space="preserve">Run </w:t>
      </w:r>
      <w:proofErr w:type="spellStart"/>
      <w:r>
        <w:t>tcpdump</w:t>
      </w:r>
      <w:proofErr w:type="spellEnd"/>
      <w:r>
        <w:t xml:space="preserve"> with any desired qualifiers </w:t>
      </w:r>
      <w:r w:rsidR="004870BC">
        <w:t xml:space="preserve">(see above) </w:t>
      </w:r>
      <w:r>
        <w:t>and redirect its output to a file.</w:t>
      </w:r>
    </w:p>
    <w:p w:rsidR="0038297E" w:rsidRDefault="00145107" w:rsidP="008D4BE2">
      <w:pPr>
        <w:numPr>
          <w:ilvl w:val="1"/>
          <w:numId w:val="44"/>
        </w:numPr>
      </w:pPr>
      <w:r>
        <w:t xml:space="preserve">At the prompt, type </w:t>
      </w:r>
      <w:proofErr w:type="spellStart"/>
      <w:r w:rsidR="00217190">
        <w:rPr>
          <w:b/>
        </w:rPr>
        <w:t>tcpdump</w:t>
      </w:r>
      <w:proofErr w:type="spellEnd"/>
      <w:r w:rsidR="00217190">
        <w:rPr>
          <w:b/>
        </w:rPr>
        <w:t xml:space="preserve">  </w:t>
      </w:r>
      <w:del w:id="352" w:author="Windows User" w:date="2016-09-19T10:41:00Z">
        <w:r w:rsidR="00217190" w:rsidDel="00F42C01">
          <w:rPr>
            <w:b/>
          </w:rPr>
          <w:delText xml:space="preserve">  </w:delText>
        </w:r>
        <w:r w:rsidDel="00F42C01">
          <w:rPr>
            <w:b/>
          </w:rPr>
          <w:delText>–i</w:delText>
        </w:r>
        <w:r w:rsidR="00A4594D" w:rsidDel="00F42C01">
          <w:rPr>
            <w:b/>
          </w:rPr>
          <w:delText>1</w:delText>
        </w:r>
        <w:r w:rsidR="00FA0AFA" w:rsidDel="00F42C01">
          <w:rPr>
            <w:b/>
          </w:rPr>
          <w:delText xml:space="preserve"> –t </w:delText>
        </w:r>
        <w:r w:rsidDel="00F42C01">
          <w:rPr>
            <w:b/>
          </w:rPr>
          <w:delText xml:space="preserve">  </w:delText>
        </w:r>
      </w:del>
      <w:r w:rsidRPr="003B4332">
        <w:rPr>
          <w:b/>
          <w:u w:val="single"/>
        </w:rPr>
        <w:t>your qualifiers</w:t>
      </w:r>
      <w:r w:rsidRPr="003B4332">
        <w:rPr>
          <w:b/>
        </w:rPr>
        <w:t xml:space="preserve">   </w:t>
      </w:r>
      <w:r>
        <w:rPr>
          <w:b/>
        </w:rPr>
        <w:t>&gt;   packetdump.txt</w:t>
      </w:r>
      <w:r>
        <w:t>.</w:t>
      </w:r>
    </w:p>
    <w:p w:rsidR="00145107" w:rsidRDefault="00DE43E2" w:rsidP="008D4BE2">
      <w:pPr>
        <w:numPr>
          <w:ilvl w:val="1"/>
          <w:numId w:val="44"/>
        </w:numPr>
      </w:pPr>
      <w:r>
        <w:t xml:space="preserve">Open </w:t>
      </w:r>
      <w:r>
        <w:rPr>
          <w:b/>
        </w:rPr>
        <w:t>Applications-&gt;Internet</w:t>
      </w:r>
      <w:r w:rsidR="001A057B">
        <w:t xml:space="preserve"> for a menu</w:t>
      </w:r>
      <w:r>
        <w:t xml:space="preserve"> of Linux network applications.</w:t>
      </w:r>
    </w:p>
    <w:p w:rsidR="00DE43E2" w:rsidRDefault="00DE43E2" w:rsidP="008D4BE2">
      <w:pPr>
        <w:numPr>
          <w:ilvl w:val="1"/>
          <w:numId w:val="44"/>
        </w:numPr>
      </w:pPr>
      <w:r>
        <w:t>Generate the desired traffic by using a browser, telnet or ftp client, or other application.</w:t>
      </w:r>
    </w:p>
    <w:p w:rsidR="00DE43E2" w:rsidRDefault="00DE43E2" w:rsidP="008D4BE2">
      <w:pPr>
        <w:numPr>
          <w:ilvl w:val="1"/>
          <w:numId w:val="44"/>
        </w:numPr>
      </w:pPr>
      <w:r>
        <w:t xml:space="preserve">Press </w:t>
      </w:r>
      <w:r>
        <w:rPr>
          <w:b/>
        </w:rPr>
        <w:t>Ctrl-C</w:t>
      </w:r>
      <w:r>
        <w:t xml:space="preserve"> to exit </w:t>
      </w:r>
      <w:proofErr w:type="spellStart"/>
      <w:r>
        <w:t>tcpdump</w:t>
      </w:r>
      <w:proofErr w:type="spellEnd"/>
      <w:r>
        <w:t>.</w:t>
      </w:r>
    </w:p>
    <w:p w:rsidR="00DE43E2" w:rsidRDefault="00DE43E2" w:rsidP="008D4BE2">
      <w:pPr>
        <w:numPr>
          <w:ilvl w:val="0"/>
          <w:numId w:val="44"/>
        </w:numPr>
      </w:pPr>
      <w:r>
        <w:t>Copy the file to a disk.</w:t>
      </w:r>
    </w:p>
    <w:p w:rsidR="00DE43E2" w:rsidRDefault="00DA46FF" w:rsidP="008D4BE2">
      <w:pPr>
        <w:numPr>
          <w:ilvl w:val="1"/>
          <w:numId w:val="44"/>
        </w:numPr>
      </w:pPr>
      <w:r>
        <w:t>An icon will be created on the desktop when you insert a disk</w:t>
      </w:r>
      <w:r w:rsidR="00DE43E2">
        <w:t>.</w:t>
      </w:r>
    </w:p>
    <w:p w:rsidR="00DE43E2" w:rsidRDefault="00DE43E2" w:rsidP="008D4BE2">
      <w:pPr>
        <w:numPr>
          <w:ilvl w:val="1"/>
          <w:numId w:val="44"/>
        </w:numPr>
      </w:pPr>
      <w:r>
        <w:t>Double-click on the appropriate disk device icon to open that disk.</w:t>
      </w:r>
    </w:p>
    <w:p w:rsidR="00DE43E2" w:rsidRDefault="00DA46FF" w:rsidP="008D4BE2">
      <w:pPr>
        <w:numPr>
          <w:ilvl w:val="1"/>
          <w:numId w:val="44"/>
        </w:numPr>
      </w:pPr>
      <w:r>
        <w:t xml:space="preserve">Click </w:t>
      </w:r>
      <w:r w:rsidRPr="00DA46FF">
        <w:rPr>
          <w:b/>
        </w:rPr>
        <w:t>Places&gt; Home</w:t>
      </w:r>
      <w:r w:rsidR="00DE43E2">
        <w:t>.</w:t>
      </w:r>
      <w:ins w:id="353" w:author="Windows User" w:date="2016-09-19T10:42:00Z">
        <w:r w:rsidR="00F42C01">
          <w:t xml:space="preserve"> </w:t>
        </w:r>
      </w:ins>
    </w:p>
    <w:p w:rsidR="00DE43E2" w:rsidRDefault="00DE43E2" w:rsidP="008D4BE2">
      <w:pPr>
        <w:numPr>
          <w:ilvl w:val="1"/>
          <w:numId w:val="44"/>
        </w:numPr>
      </w:pPr>
      <w:r>
        <w:t xml:space="preserve">Copy </w:t>
      </w:r>
      <w:r w:rsidR="00B106BB">
        <w:t xml:space="preserve">and paste </w:t>
      </w:r>
      <w:r>
        <w:t xml:space="preserve">the file from </w:t>
      </w:r>
      <w:r w:rsidR="00B106BB">
        <w:t xml:space="preserve">the </w:t>
      </w:r>
      <w:r w:rsidR="00DA46FF">
        <w:t>home</w:t>
      </w:r>
      <w:r w:rsidR="00B106BB">
        <w:t xml:space="preserve"> window</w:t>
      </w:r>
      <w:r>
        <w:t xml:space="preserve"> to the disk device</w:t>
      </w:r>
      <w:r w:rsidR="00B106BB">
        <w:t xml:space="preserve"> window</w:t>
      </w:r>
      <w:r>
        <w:t>.</w:t>
      </w:r>
    </w:p>
    <w:p w:rsidR="00B61F56" w:rsidRDefault="00DE43E2" w:rsidP="008D4BE2">
      <w:pPr>
        <w:numPr>
          <w:ilvl w:val="1"/>
          <w:numId w:val="44"/>
        </w:numPr>
      </w:pPr>
      <w:r>
        <w:t xml:space="preserve">Right-click on the disk device and select </w:t>
      </w:r>
      <w:r>
        <w:rPr>
          <w:b/>
        </w:rPr>
        <w:t>Unmount Volume</w:t>
      </w:r>
      <w:r>
        <w:t>.</w:t>
      </w:r>
      <w:r w:rsidR="00670453">
        <w:br/>
        <w:t>(</w:t>
      </w:r>
      <w:r w:rsidR="00B61F56">
        <w:t>Note that the file will be in UNIX text format</w:t>
      </w:r>
      <w:r w:rsidR="00670453">
        <w:t>,</w:t>
      </w:r>
      <w:r w:rsidR="00B61F56">
        <w:t xml:space="preserve"> </w:t>
      </w:r>
      <w:r w:rsidR="00670453">
        <w:t>o</w:t>
      </w:r>
      <w:r w:rsidR="00B61F56">
        <w:t>pen</w:t>
      </w:r>
      <w:r w:rsidR="00B07152">
        <w:t xml:space="preserve"> it in </w:t>
      </w:r>
      <w:proofErr w:type="spellStart"/>
      <w:r w:rsidR="00B07152">
        <w:t>W</w:t>
      </w:r>
      <w:r w:rsidR="00B61F56">
        <w:t>ordpad</w:t>
      </w:r>
      <w:proofErr w:type="spellEnd"/>
      <w:r w:rsidR="00B61F56">
        <w:t xml:space="preserve"> and </w:t>
      </w:r>
      <w:r w:rsidR="00B07152">
        <w:t>click the save button to</w:t>
      </w:r>
      <w:r w:rsidR="00B61F56">
        <w:t xml:space="preserve"> convert it</w:t>
      </w:r>
      <w:r w:rsidR="00B07152">
        <w:t xml:space="preserve"> to Windows text format</w:t>
      </w:r>
      <w:r w:rsidR="00B61F56">
        <w:t>.)</w:t>
      </w:r>
    </w:p>
    <w:p w:rsidR="00670453" w:rsidRDefault="004870BC" w:rsidP="008D4BE2">
      <w:pPr>
        <w:numPr>
          <w:ilvl w:val="0"/>
          <w:numId w:val="44"/>
        </w:numPr>
      </w:pPr>
      <w:r>
        <w:t>Write a brief e</w:t>
      </w:r>
      <w:del w:id="354" w:author="fhdsjokahf jfdoifj" w:date="2016-09-10T07:24:00Z">
        <w:r w:rsidDel="006865E7">
          <w:delText>xp</w:delText>
        </w:r>
      </w:del>
      <w:ins w:id="355" w:author="fhdsjokahf jfdoifj" w:date="2016-09-10T07:24:00Z">
        <w:del w:id="356" w:author="Windows User" w:date="2016-09-19T10:26:00Z">
          <w:r w:rsidR="006865E7" w:rsidDel="00D13103">
            <w:delText>10</w:delText>
          </w:r>
        </w:del>
      </w:ins>
      <w:ins w:id="357" w:author="Windows User" w:date="2016-09-19T10:26:00Z">
        <w:r w:rsidR="00D13103">
          <w:t>xp</w:t>
        </w:r>
      </w:ins>
      <w:r>
        <w:t>lanation of the packets exchanged by the protocol(s) of your choice.</w:t>
      </w:r>
    </w:p>
    <w:p w:rsidR="00AE2D26" w:rsidRDefault="00AE2D26" w:rsidP="008D4BE2">
      <w:pPr>
        <w:numPr>
          <w:ilvl w:val="1"/>
          <w:numId w:val="44"/>
        </w:numPr>
      </w:pPr>
      <w:r>
        <w:t>Sel</w:t>
      </w:r>
      <w:r w:rsidR="00D67725">
        <w:t>ect</w:t>
      </w:r>
      <w:r w:rsidR="004870BC">
        <w:t xml:space="preserve"> a</w:t>
      </w:r>
      <w:r w:rsidR="00D67725">
        <w:t xml:space="preserve"> series of packets (lines) from the packetdump.txt file that show a complete transaction of the protocol you have chosen to e</w:t>
      </w:r>
      <w:del w:id="358" w:author="fhdsjokahf jfdoifj" w:date="2016-09-10T07:24:00Z">
        <w:r w:rsidR="00D67725" w:rsidDel="006865E7">
          <w:delText>xp</w:delText>
        </w:r>
      </w:del>
      <w:ins w:id="359" w:author="fhdsjokahf jfdoifj" w:date="2016-09-10T07:24:00Z">
        <w:del w:id="360" w:author="Windows User" w:date="2016-09-19T10:26:00Z">
          <w:r w:rsidR="006865E7" w:rsidDel="00D13103">
            <w:delText>10</w:delText>
          </w:r>
        </w:del>
      </w:ins>
      <w:ins w:id="361" w:author="Windows User" w:date="2016-09-19T10:26:00Z">
        <w:r w:rsidR="00D13103">
          <w:t>xp</w:t>
        </w:r>
      </w:ins>
      <w:r w:rsidR="00D67725">
        <w:t>lain.</w:t>
      </w:r>
    </w:p>
    <w:p w:rsidR="004870BC" w:rsidRDefault="004870BC" w:rsidP="008D4BE2">
      <w:pPr>
        <w:numPr>
          <w:ilvl w:val="1"/>
          <w:numId w:val="44"/>
        </w:numPr>
      </w:pPr>
      <w:r>
        <w:t>E</w:t>
      </w:r>
      <w:del w:id="362" w:author="fhdsjokahf jfdoifj" w:date="2016-09-10T07:24:00Z">
        <w:r w:rsidDel="006865E7">
          <w:delText>xp</w:delText>
        </w:r>
      </w:del>
      <w:ins w:id="363" w:author="fhdsjokahf jfdoifj" w:date="2016-09-10T07:24:00Z">
        <w:del w:id="364" w:author="Windows User" w:date="2016-09-19T10:31:00Z">
          <w:r w:rsidR="006865E7" w:rsidDel="00E82412">
            <w:delText>10</w:delText>
          </w:r>
        </w:del>
      </w:ins>
      <w:ins w:id="365" w:author="Windows User" w:date="2016-09-19T10:31:00Z">
        <w:r w:rsidR="00E82412">
          <w:t>xp</w:t>
        </w:r>
      </w:ins>
      <w:r>
        <w:t>lain what each different type of packet in the transaction is doing.</w:t>
      </w:r>
    </w:p>
    <w:p w:rsidR="00800EA4" w:rsidRDefault="00800EA4" w:rsidP="008D4BE2">
      <w:pPr>
        <w:numPr>
          <w:ilvl w:val="1"/>
          <w:numId w:val="44"/>
        </w:numPr>
      </w:pPr>
      <w:r>
        <w:t>Note: Include the selected output with your e</w:t>
      </w:r>
      <w:del w:id="366" w:author="fhdsjokahf jfdoifj" w:date="2016-09-10T07:24:00Z">
        <w:r w:rsidDel="006865E7">
          <w:delText>xp</w:delText>
        </w:r>
      </w:del>
      <w:ins w:id="367" w:author="fhdsjokahf jfdoifj" w:date="2016-09-10T07:24:00Z">
        <w:del w:id="368" w:author="Windows User" w:date="2016-09-19T10:26:00Z">
          <w:r w:rsidR="006865E7" w:rsidDel="00D13103">
            <w:delText>10</w:delText>
          </w:r>
        </w:del>
      </w:ins>
      <w:ins w:id="369" w:author="Windows User" w:date="2016-09-19T10:26:00Z">
        <w:r w:rsidR="00D13103">
          <w:t>xp</w:t>
        </w:r>
      </w:ins>
      <w:r>
        <w:t>lanation. Do not include output that is not part of the protocol transaction that you are e</w:t>
      </w:r>
      <w:del w:id="370" w:author="fhdsjokahf jfdoifj" w:date="2016-09-10T07:24:00Z">
        <w:r w:rsidDel="006865E7">
          <w:delText>xp</w:delText>
        </w:r>
      </w:del>
      <w:ins w:id="371" w:author="fhdsjokahf jfdoifj" w:date="2016-09-10T07:24:00Z">
        <w:del w:id="372" w:author="Windows User" w:date="2016-09-19T10:26:00Z">
          <w:r w:rsidR="006865E7" w:rsidDel="00D13103">
            <w:delText>10</w:delText>
          </w:r>
        </w:del>
      </w:ins>
      <w:ins w:id="373" w:author="Windows User" w:date="2016-09-19T10:26:00Z">
        <w:r w:rsidR="00D13103">
          <w:t>xp</w:t>
        </w:r>
      </w:ins>
      <w:r>
        <w:t>laining.</w:t>
      </w:r>
    </w:p>
    <w:p w:rsidR="00670453" w:rsidRDefault="00670453" w:rsidP="00670453">
      <w:pPr>
        <w:ind w:left="1080"/>
      </w:pPr>
    </w:p>
    <w:sectPr w:rsidR="00670453" w:rsidSect="00F20F5F">
      <w:footerReference w:type="default" r:id="rId8"/>
      <w:pgSz w:w="12240" w:h="15840" w:code="1"/>
      <w:pgMar w:top="720" w:right="864" w:bottom="720" w:left="1008"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457" w:rsidRDefault="00F34457">
      <w:r>
        <w:separator/>
      </w:r>
    </w:p>
  </w:endnote>
  <w:endnote w:type="continuationSeparator" w:id="0">
    <w:p w:rsidR="00F34457" w:rsidRDefault="00F34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457" w:rsidRDefault="00F34457" w:rsidP="00C84AA7">
    <w:pPr>
      <w:pStyle w:val="Footer"/>
      <w:jc w:val="right"/>
      <w:rPr>
        <w:rStyle w:val="PageNumber"/>
      </w:rPr>
    </w:pPr>
    <w:r>
      <w:rPr>
        <w:rStyle w:val="PageNumber"/>
      </w:rPr>
      <w:fldChar w:fldCharType="begin"/>
    </w:r>
    <w:r>
      <w:rPr>
        <w:rStyle w:val="PageNumber"/>
      </w:rPr>
      <w:instrText xml:space="preserve"> PAGE </w:instrText>
    </w:r>
    <w:r>
      <w:rPr>
        <w:rStyle w:val="PageNumber"/>
      </w:rPr>
      <w:fldChar w:fldCharType="separate"/>
    </w:r>
    <w:r w:rsidR="00E4598C">
      <w:rPr>
        <w:rStyle w:val="PageNumber"/>
        <w:noProof/>
      </w:rPr>
      <w:t>25</w:t>
    </w:r>
    <w:r>
      <w:rPr>
        <w:rStyle w:val="PageNumber"/>
      </w:rPr>
      <w:fldChar w:fldCharType="end"/>
    </w:r>
  </w:p>
  <w:p w:rsidR="00F34457" w:rsidRDefault="00F34457" w:rsidP="00C84AA7">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457" w:rsidRDefault="00F34457">
      <w:r>
        <w:separator/>
      </w:r>
    </w:p>
  </w:footnote>
  <w:footnote w:type="continuationSeparator" w:id="0">
    <w:p w:rsidR="00F34457" w:rsidRDefault="00F344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00000007"/>
    <w:name w:val="WW8Num7"/>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D"/>
    <w:multiLevelType w:val="singleLevel"/>
    <w:tmpl w:val="0000000D"/>
    <w:name w:val="WW8Num13"/>
    <w:lvl w:ilvl="0">
      <w:start w:val="1"/>
      <w:numFmt w:val="decimal"/>
      <w:lvlText w:val="%1."/>
      <w:lvlJc w:val="left"/>
      <w:pPr>
        <w:tabs>
          <w:tab w:val="num" w:pos="720"/>
        </w:tabs>
        <w:ind w:left="720" w:hanging="360"/>
      </w:pPr>
      <w:rPr>
        <w:b w:val="0"/>
      </w:rPr>
    </w:lvl>
  </w:abstractNum>
  <w:abstractNum w:abstractNumId="2" w15:restartNumberingAfterBreak="0">
    <w:nsid w:val="00000019"/>
    <w:multiLevelType w:val="multilevel"/>
    <w:tmpl w:val="52C267F8"/>
    <w:name w:val="WW8Num2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21"/>
    <w:multiLevelType w:val="singleLevel"/>
    <w:tmpl w:val="00000021"/>
    <w:name w:val="WW8Num33"/>
    <w:lvl w:ilvl="0">
      <w:start w:val="1"/>
      <w:numFmt w:val="decimal"/>
      <w:lvlText w:val="%1."/>
      <w:lvlJc w:val="left"/>
      <w:pPr>
        <w:tabs>
          <w:tab w:val="num" w:pos="720"/>
        </w:tabs>
        <w:ind w:left="720" w:hanging="360"/>
      </w:pPr>
    </w:lvl>
  </w:abstractNum>
  <w:abstractNum w:abstractNumId="4" w15:restartNumberingAfterBreak="0">
    <w:nsid w:val="00000025"/>
    <w:multiLevelType w:val="multilevel"/>
    <w:tmpl w:val="00000025"/>
    <w:name w:val="WW8Num3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26"/>
    <w:multiLevelType w:val="multilevel"/>
    <w:tmpl w:val="00000026"/>
    <w:name w:val="WW8Num38"/>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35"/>
    <w:multiLevelType w:val="singleLevel"/>
    <w:tmpl w:val="00000035"/>
    <w:name w:val="WW8Num53"/>
    <w:lvl w:ilvl="0">
      <w:start w:val="1"/>
      <w:numFmt w:val="bullet"/>
      <w:lvlText w:val="o"/>
      <w:lvlJc w:val="left"/>
      <w:pPr>
        <w:tabs>
          <w:tab w:val="num" w:pos="720"/>
        </w:tabs>
        <w:ind w:left="720" w:hanging="360"/>
      </w:pPr>
      <w:rPr>
        <w:rFonts w:ascii="Courier New" w:hAnsi="Courier New"/>
        <w:b w:val="0"/>
      </w:rPr>
    </w:lvl>
  </w:abstractNum>
  <w:abstractNum w:abstractNumId="7" w15:restartNumberingAfterBreak="0">
    <w:nsid w:val="00000042"/>
    <w:multiLevelType w:val="multilevel"/>
    <w:tmpl w:val="00000042"/>
    <w:name w:val="WW8Num66"/>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5E3795"/>
    <w:multiLevelType w:val="hybridMultilevel"/>
    <w:tmpl w:val="F5B6F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3A33D5A"/>
    <w:multiLevelType w:val="hybridMultilevel"/>
    <w:tmpl w:val="D4BA6FF0"/>
    <w:lvl w:ilvl="0" w:tplc="14A43A70">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4BB1914"/>
    <w:multiLevelType w:val="hybridMultilevel"/>
    <w:tmpl w:val="95E879DA"/>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06383C05"/>
    <w:multiLevelType w:val="hybridMultilevel"/>
    <w:tmpl w:val="7410EFCA"/>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065B7A51"/>
    <w:multiLevelType w:val="hybridMultilevel"/>
    <w:tmpl w:val="791EE81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AF401C"/>
    <w:multiLevelType w:val="hybridMultilevel"/>
    <w:tmpl w:val="8FAAD25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9B92D3A"/>
    <w:multiLevelType w:val="hybridMultilevel"/>
    <w:tmpl w:val="ABFC5242"/>
    <w:lvl w:ilvl="0" w:tplc="14A43A70">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D744E76"/>
    <w:multiLevelType w:val="hybridMultilevel"/>
    <w:tmpl w:val="701075A6"/>
    <w:lvl w:ilvl="0" w:tplc="14A43A70">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CC166E"/>
    <w:multiLevelType w:val="hybridMultilevel"/>
    <w:tmpl w:val="545A591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3386F46"/>
    <w:multiLevelType w:val="hybridMultilevel"/>
    <w:tmpl w:val="2C5085E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496744A"/>
    <w:multiLevelType w:val="hybridMultilevel"/>
    <w:tmpl w:val="6A90876E"/>
    <w:lvl w:ilvl="0" w:tplc="5EF0785A">
      <w:start w:val="1"/>
      <w:numFmt w:val="decimal"/>
      <w:lvlText w:val="%1."/>
      <w:lvlJc w:val="left"/>
      <w:pPr>
        <w:tabs>
          <w:tab w:val="num" w:pos="720"/>
        </w:tabs>
        <w:ind w:left="720" w:hanging="360"/>
      </w:pPr>
      <w:rPr>
        <w:b w:val="0"/>
      </w:rPr>
    </w:lvl>
    <w:lvl w:ilvl="1" w:tplc="115A1D06">
      <w:start w:val="1"/>
      <w:numFmt w:val="lowerLetter"/>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CBD4337"/>
    <w:multiLevelType w:val="hybridMultilevel"/>
    <w:tmpl w:val="C3E6CAFA"/>
    <w:lvl w:ilvl="0" w:tplc="14A43A70">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DF73C0C"/>
    <w:multiLevelType w:val="hybridMultilevel"/>
    <w:tmpl w:val="E7E25B2A"/>
    <w:lvl w:ilvl="0" w:tplc="0EB491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2205D00"/>
    <w:multiLevelType w:val="hybridMultilevel"/>
    <w:tmpl w:val="0C8E26DA"/>
    <w:lvl w:ilvl="0" w:tplc="10D039D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51F46DB"/>
    <w:multiLevelType w:val="hybridMultilevel"/>
    <w:tmpl w:val="FF5405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AB77C1B"/>
    <w:multiLevelType w:val="hybridMultilevel"/>
    <w:tmpl w:val="F8B01ED6"/>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B1D2719"/>
    <w:multiLevelType w:val="hybridMultilevel"/>
    <w:tmpl w:val="47980DE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CA61DCB"/>
    <w:multiLevelType w:val="hybridMultilevel"/>
    <w:tmpl w:val="37BC98E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E1763EA"/>
    <w:multiLevelType w:val="hybridMultilevel"/>
    <w:tmpl w:val="228A5B12"/>
    <w:lvl w:ilvl="0" w:tplc="14A43A70">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EEB25B1"/>
    <w:multiLevelType w:val="hybridMultilevel"/>
    <w:tmpl w:val="825CAA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2FCD0846"/>
    <w:multiLevelType w:val="hybridMultilevel"/>
    <w:tmpl w:val="268AF8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22614C2"/>
    <w:multiLevelType w:val="hybridMultilevel"/>
    <w:tmpl w:val="10FA96AA"/>
    <w:lvl w:ilvl="0" w:tplc="14A43A70">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2C165EF"/>
    <w:multiLevelType w:val="hybridMultilevel"/>
    <w:tmpl w:val="ACC20BEC"/>
    <w:lvl w:ilvl="0" w:tplc="14A43A70">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33CA14CC"/>
    <w:multiLevelType w:val="hybridMultilevel"/>
    <w:tmpl w:val="FD98343C"/>
    <w:lvl w:ilvl="0" w:tplc="14A43A70">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3E63459"/>
    <w:multiLevelType w:val="hybridMultilevel"/>
    <w:tmpl w:val="E6DE5CE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368C4A2B"/>
    <w:multiLevelType w:val="hybridMultilevel"/>
    <w:tmpl w:val="D81898E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36B61C5E"/>
    <w:multiLevelType w:val="hybridMultilevel"/>
    <w:tmpl w:val="1062E4C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38497FCB"/>
    <w:multiLevelType w:val="hybridMultilevel"/>
    <w:tmpl w:val="ED06BC78"/>
    <w:lvl w:ilvl="0" w:tplc="5EF0785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AA351D7"/>
    <w:multiLevelType w:val="hybridMultilevel"/>
    <w:tmpl w:val="3F3C47C0"/>
    <w:lvl w:ilvl="0" w:tplc="04090019">
      <w:start w:val="1"/>
      <w:numFmt w:val="lowerLetter"/>
      <w:lvlText w:val="%1."/>
      <w:lvlJc w:val="left"/>
      <w:pPr>
        <w:tabs>
          <w:tab w:val="num" w:pos="1440"/>
        </w:tabs>
        <w:ind w:left="1440" w:hanging="360"/>
      </w:pPr>
    </w:lvl>
    <w:lvl w:ilvl="1" w:tplc="0409000F">
      <w:start w:val="1"/>
      <w:numFmt w:val="decimal"/>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3E9B02A4"/>
    <w:multiLevelType w:val="hybridMultilevel"/>
    <w:tmpl w:val="F412E0B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3F9D2DCE"/>
    <w:multiLevelType w:val="hybridMultilevel"/>
    <w:tmpl w:val="1242F32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23F0DE2"/>
    <w:multiLevelType w:val="hybridMultilevel"/>
    <w:tmpl w:val="AEAA27D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3F76406"/>
    <w:multiLevelType w:val="hybridMultilevel"/>
    <w:tmpl w:val="16D42A8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556260B9"/>
    <w:multiLevelType w:val="hybridMultilevel"/>
    <w:tmpl w:val="DEE8063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5A6B1565"/>
    <w:multiLevelType w:val="hybridMultilevel"/>
    <w:tmpl w:val="4232EFB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5BC96C90"/>
    <w:multiLevelType w:val="hybridMultilevel"/>
    <w:tmpl w:val="516062D4"/>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4" w15:restartNumberingAfterBreak="0">
    <w:nsid w:val="5DAF3C3C"/>
    <w:multiLevelType w:val="hybridMultilevel"/>
    <w:tmpl w:val="0DCA559A"/>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5" w15:restartNumberingAfterBreak="0">
    <w:nsid w:val="5E02341E"/>
    <w:multiLevelType w:val="hybridMultilevel"/>
    <w:tmpl w:val="133EB900"/>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6" w15:restartNumberingAfterBreak="0">
    <w:nsid w:val="5F522535"/>
    <w:multiLevelType w:val="hybridMultilevel"/>
    <w:tmpl w:val="33EC32C8"/>
    <w:lvl w:ilvl="0" w:tplc="5EF0785A">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609C0F59"/>
    <w:multiLevelType w:val="hybridMultilevel"/>
    <w:tmpl w:val="F0162CC6"/>
    <w:lvl w:ilvl="0" w:tplc="5EF0785A">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62691933"/>
    <w:multiLevelType w:val="hybridMultilevel"/>
    <w:tmpl w:val="1780E1CC"/>
    <w:lvl w:ilvl="0" w:tplc="CAE8BB64">
      <w:start w:val="1"/>
      <w:numFmt w:val="decimal"/>
      <w:lvlText w:val="%1."/>
      <w:lvlJc w:val="left"/>
      <w:pPr>
        <w:tabs>
          <w:tab w:val="num" w:pos="720"/>
        </w:tabs>
        <w:ind w:left="720" w:hanging="360"/>
      </w:pPr>
      <w:rPr>
        <w:b w:val="0"/>
      </w:rPr>
    </w:lvl>
    <w:lvl w:ilvl="1" w:tplc="70140EDA">
      <w:start w:val="1"/>
      <w:numFmt w:val="lowerLetter"/>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62AF261A"/>
    <w:multiLevelType w:val="hybridMultilevel"/>
    <w:tmpl w:val="621AF6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63E230DD"/>
    <w:multiLevelType w:val="hybridMultilevel"/>
    <w:tmpl w:val="AE84AD84"/>
    <w:lvl w:ilvl="0" w:tplc="14A43A70">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67D17F06"/>
    <w:multiLevelType w:val="hybridMultilevel"/>
    <w:tmpl w:val="BFB8A2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6965087C"/>
    <w:multiLevelType w:val="hybridMultilevel"/>
    <w:tmpl w:val="05A291B2"/>
    <w:lvl w:ilvl="0" w:tplc="14A43A70">
      <w:start w:val="1"/>
      <w:numFmt w:val="decimal"/>
      <w:lvlText w:val="%1."/>
      <w:lvlJc w:val="left"/>
      <w:pPr>
        <w:tabs>
          <w:tab w:val="num" w:pos="720"/>
        </w:tabs>
        <w:ind w:left="720" w:hanging="360"/>
      </w:pPr>
      <w:rPr>
        <w:rFonts w:hint="default"/>
        <w:b w:val="0"/>
      </w:rPr>
    </w:lvl>
    <w:lvl w:ilvl="1" w:tplc="FF529F64">
      <w:start w:val="1"/>
      <w:numFmt w:val="lowerLetter"/>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6C804791"/>
    <w:multiLevelType w:val="hybridMultilevel"/>
    <w:tmpl w:val="6F30F5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6D52246E"/>
    <w:multiLevelType w:val="hybridMultilevel"/>
    <w:tmpl w:val="76FAF50A"/>
    <w:lvl w:ilvl="0" w:tplc="10D039DE">
      <w:start w:val="1"/>
      <w:numFmt w:val="decimal"/>
      <w:lvlText w:val="%1."/>
      <w:lvlJc w:val="left"/>
      <w:pPr>
        <w:tabs>
          <w:tab w:val="num" w:pos="720"/>
        </w:tabs>
        <w:ind w:left="720" w:hanging="360"/>
      </w:pPr>
      <w:rPr>
        <w:b w:val="0"/>
      </w:rPr>
    </w:lvl>
    <w:lvl w:ilvl="1" w:tplc="BB821132">
      <w:start w:val="1"/>
      <w:numFmt w:val="lowerLetter"/>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6D855911"/>
    <w:multiLevelType w:val="hybridMultilevel"/>
    <w:tmpl w:val="7BC00D34"/>
    <w:lvl w:ilvl="0" w:tplc="CAE8BB64">
      <w:start w:val="1"/>
      <w:numFmt w:val="decimal"/>
      <w:lvlText w:val="%1."/>
      <w:lvlJc w:val="left"/>
      <w:pPr>
        <w:tabs>
          <w:tab w:val="num" w:pos="720"/>
        </w:tabs>
        <w:ind w:left="720" w:hanging="360"/>
      </w:pPr>
      <w:rPr>
        <w:b w:val="0"/>
      </w:rPr>
    </w:lvl>
    <w:lvl w:ilvl="1" w:tplc="C5E2FE98">
      <w:start w:val="1"/>
      <w:numFmt w:val="lowerLetter"/>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6F9F7F63"/>
    <w:multiLevelType w:val="hybridMultilevel"/>
    <w:tmpl w:val="B81ED0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774A2818"/>
    <w:multiLevelType w:val="hybridMultilevel"/>
    <w:tmpl w:val="91226D1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79CE2EC2"/>
    <w:multiLevelType w:val="hybridMultilevel"/>
    <w:tmpl w:val="F9108C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7A1A7CAD"/>
    <w:multiLevelType w:val="hybridMultilevel"/>
    <w:tmpl w:val="97CE53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7A421A94"/>
    <w:multiLevelType w:val="hybridMultilevel"/>
    <w:tmpl w:val="BF24635E"/>
    <w:lvl w:ilvl="0" w:tplc="0EB491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7CFB065C"/>
    <w:multiLevelType w:val="hybridMultilevel"/>
    <w:tmpl w:val="4C5A84B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7D3F3064"/>
    <w:multiLevelType w:val="hybridMultilevel"/>
    <w:tmpl w:val="D1C4D86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7EFC70BC"/>
    <w:multiLevelType w:val="hybridMultilevel"/>
    <w:tmpl w:val="4B601D4A"/>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4" w15:restartNumberingAfterBreak="0">
    <w:nsid w:val="7F3A1A46"/>
    <w:multiLevelType w:val="hybridMultilevel"/>
    <w:tmpl w:val="4F4A41A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8"/>
  </w:num>
  <w:num w:numId="2">
    <w:abstractNumId w:val="49"/>
  </w:num>
  <w:num w:numId="3">
    <w:abstractNumId w:val="57"/>
  </w:num>
  <w:num w:numId="4">
    <w:abstractNumId w:val="40"/>
  </w:num>
  <w:num w:numId="5">
    <w:abstractNumId w:val="13"/>
  </w:num>
  <w:num w:numId="6">
    <w:abstractNumId w:val="12"/>
  </w:num>
  <w:num w:numId="7">
    <w:abstractNumId w:val="64"/>
  </w:num>
  <w:num w:numId="8">
    <w:abstractNumId w:val="23"/>
  </w:num>
  <w:num w:numId="9">
    <w:abstractNumId w:val="56"/>
  </w:num>
  <w:num w:numId="10">
    <w:abstractNumId w:val="53"/>
  </w:num>
  <w:num w:numId="11">
    <w:abstractNumId w:val="58"/>
  </w:num>
  <w:num w:numId="12">
    <w:abstractNumId w:val="17"/>
  </w:num>
  <w:num w:numId="13">
    <w:abstractNumId w:val="48"/>
  </w:num>
  <w:num w:numId="14">
    <w:abstractNumId w:val="37"/>
  </w:num>
  <w:num w:numId="15">
    <w:abstractNumId w:val="34"/>
  </w:num>
  <w:num w:numId="16">
    <w:abstractNumId w:val="59"/>
  </w:num>
  <w:num w:numId="17">
    <w:abstractNumId w:val="52"/>
  </w:num>
  <w:num w:numId="18">
    <w:abstractNumId w:val="29"/>
  </w:num>
  <w:num w:numId="19">
    <w:abstractNumId w:val="25"/>
  </w:num>
  <w:num w:numId="20">
    <w:abstractNumId w:val="20"/>
  </w:num>
  <w:num w:numId="21">
    <w:abstractNumId w:val="14"/>
  </w:num>
  <w:num w:numId="22">
    <w:abstractNumId w:val="31"/>
  </w:num>
  <w:num w:numId="23">
    <w:abstractNumId w:val="26"/>
  </w:num>
  <w:num w:numId="24">
    <w:abstractNumId w:val="22"/>
  </w:num>
  <w:num w:numId="25">
    <w:abstractNumId w:val="62"/>
  </w:num>
  <w:num w:numId="26">
    <w:abstractNumId w:val="16"/>
  </w:num>
  <w:num w:numId="27">
    <w:abstractNumId w:val="19"/>
  </w:num>
  <w:num w:numId="28">
    <w:abstractNumId w:val="15"/>
  </w:num>
  <w:num w:numId="29">
    <w:abstractNumId w:val="50"/>
  </w:num>
  <w:num w:numId="30">
    <w:abstractNumId w:val="9"/>
  </w:num>
  <w:num w:numId="31">
    <w:abstractNumId w:val="60"/>
  </w:num>
  <w:num w:numId="32">
    <w:abstractNumId w:val="30"/>
  </w:num>
  <w:num w:numId="33">
    <w:abstractNumId w:val="41"/>
  </w:num>
  <w:num w:numId="34">
    <w:abstractNumId w:val="24"/>
  </w:num>
  <w:num w:numId="35">
    <w:abstractNumId w:val="54"/>
  </w:num>
  <w:num w:numId="36">
    <w:abstractNumId w:val="21"/>
  </w:num>
  <w:num w:numId="37">
    <w:abstractNumId w:val="27"/>
  </w:num>
  <w:num w:numId="38">
    <w:abstractNumId w:val="18"/>
  </w:num>
  <w:num w:numId="39">
    <w:abstractNumId w:val="46"/>
  </w:num>
  <w:num w:numId="40">
    <w:abstractNumId w:val="35"/>
  </w:num>
  <w:num w:numId="41">
    <w:abstractNumId w:val="47"/>
  </w:num>
  <w:num w:numId="42">
    <w:abstractNumId w:val="61"/>
  </w:num>
  <w:num w:numId="43">
    <w:abstractNumId w:val="8"/>
  </w:num>
  <w:num w:numId="44">
    <w:abstractNumId w:val="33"/>
  </w:num>
  <w:num w:numId="45">
    <w:abstractNumId w:val="10"/>
  </w:num>
  <w:num w:numId="46">
    <w:abstractNumId w:val="11"/>
  </w:num>
  <w:num w:numId="47">
    <w:abstractNumId w:val="45"/>
  </w:num>
  <w:num w:numId="48">
    <w:abstractNumId w:val="43"/>
  </w:num>
  <w:num w:numId="49">
    <w:abstractNumId w:val="44"/>
  </w:num>
  <w:num w:numId="50">
    <w:abstractNumId w:val="36"/>
  </w:num>
  <w:num w:numId="51">
    <w:abstractNumId w:val="51"/>
  </w:num>
  <w:num w:numId="52">
    <w:abstractNumId w:val="63"/>
  </w:num>
  <w:num w:numId="53">
    <w:abstractNumId w:val="42"/>
  </w:num>
  <w:num w:numId="54">
    <w:abstractNumId w:val="32"/>
  </w:num>
  <w:num w:numId="55">
    <w:abstractNumId w:val="28"/>
  </w:num>
  <w:num w:numId="56">
    <w:abstractNumId w:val="39"/>
  </w:num>
  <w:num w:numId="57">
    <w:abstractNumId w:val="55"/>
  </w:num>
  <w:num w:numId="58">
    <w:abstractNumId w:val="1"/>
  </w:num>
  <w:num w:numId="59">
    <w:abstractNumId w:val="2"/>
  </w:num>
  <w:num w:numId="60">
    <w:abstractNumId w:val="3"/>
  </w:num>
  <w:num w:numId="61">
    <w:abstractNumId w:val="6"/>
  </w:num>
  <w:num w:numId="62">
    <w:abstractNumId w:val="7"/>
  </w:num>
  <w:num w:numId="63">
    <w:abstractNumId w:val="0"/>
  </w:num>
  <w:num w:numId="64">
    <w:abstractNumId w:val="4"/>
  </w:num>
  <w:num w:numId="65">
    <w:abstractNumId w:val="5"/>
  </w:num>
  <w:numIdMacAtCleanup w:val="6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hdsjokahf jfdoifj">
    <w15:presenceInfo w15:providerId="Windows Live" w15:userId="55a0d0995bf2448f"/>
  </w15:person>
  <w15:person w15:author="Windows User">
    <w15:presenceInfo w15:providerId="AD" w15:userId="S-1-5-21-3375446215-896131046-917593472-5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85D"/>
    <w:rsid w:val="00000AB7"/>
    <w:rsid w:val="00000E8B"/>
    <w:rsid w:val="000112FC"/>
    <w:rsid w:val="00012603"/>
    <w:rsid w:val="00015FBA"/>
    <w:rsid w:val="000178C5"/>
    <w:rsid w:val="00022C80"/>
    <w:rsid w:val="00024D6F"/>
    <w:rsid w:val="000252E2"/>
    <w:rsid w:val="00031568"/>
    <w:rsid w:val="00031D11"/>
    <w:rsid w:val="00035779"/>
    <w:rsid w:val="00041131"/>
    <w:rsid w:val="00043E00"/>
    <w:rsid w:val="00044360"/>
    <w:rsid w:val="00045DA9"/>
    <w:rsid w:val="00047701"/>
    <w:rsid w:val="00057D89"/>
    <w:rsid w:val="00065CCE"/>
    <w:rsid w:val="000660DF"/>
    <w:rsid w:val="00067785"/>
    <w:rsid w:val="00070EF7"/>
    <w:rsid w:val="00074394"/>
    <w:rsid w:val="00077C2D"/>
    <w:rsid w:val="00081AAD"/>
    <w:rsid w:val="0008338D"/>
    <w:rsid w:val="0008604F"/>
    <w:rsid w:val="00091CDA"/>
    <w:rsid w:val="000A1515"/>
    <w:rsid w:val="000A3752"/>
    <w:rsid w:val="000A6DBA"/>
    <w:rsid w:val="000B4D50"/>
    <w:rsid w:val="000C07DB"/>
    <w:rsid w:val="000C574A"/>
    <w:rsid w:val="000C58FF"/>
    <w:rsid w:val="000C7AB0"/>
    <w:rsid w:val="000D0B3E"/>
    <w:rsid w:val="000D4048"/>
    <w:rsid w:val="000D5DEC"/>
    <w:rsid w:val="000E16EE"/>
    <w:rsid w:val="000E3DCF"/>
    <w:rsid w:val="000E4DB4"/>
    <w:rsid w:val="000E5593"/>
    <w:rsid w:val="000F4992"/>
    <w:rsid w:val="000F6CFB"/>
    <w:rsid w:val="001015FC"/>
    <w:rsid w:val="00104DC4"/>
    <w:rsid w:val="001076EB"/>
    <w:rsid w:val="00115263"/>
    <w:rsid w:val="00130E5F"/>
    <w:rsid w:val="00133398"/>
    <w:rsid w:val="0013351E"/>
    <w:rsid w:val="00133D6C"/>
    <w:rsid w:val="00134672"/>
    <w:rsid w:val="00145107"/>
    <w:rsid w:val="00145831"/>
    <w:rsid w:val="00146A64"/>
    <w:rsid w:val="001511AA"/>
    <w:rsid w:val="00152281"/>
    <w:rsid w:val="0015297E"/>
    <w:rsid w:val="001570AB"/>
    <w:rsid w:val="00160F6E"/>
    <w:rsid w:val="00163035"/>
    <w:rsid w:val="00170536"/>
    <w:rsid w:val="0017501A"/>
    <w:rsid w:val="00175211"/>
    <w:rsid w:val="001770A4"/>
    <w:rsid w:val="00182041"/>
    <w:rsid w:val="00182401"/>
    <w:rsid w:val="00187896"/>
    <w:rsid w:val="00187AD1"/>
    <w:rsid w:val="001A057B"/>
    <w:rsid w:val="001D7C1E"/>
    <w:rsid w:val="001E1088"/>
    <w:rsid w:val="001E2ECD"/>
    <w:rsid w:val="001E30E9"/>
    <w:rsid w:val="001E474E"/>
    <w:rsid w:val="001E7670"/>
    <w:rsid w:val="001F0336"/>
    <w:rsid w:val="001F1252"/>
    <w:rsid w:val="001F223F"/>
    <w:rsid w:val="001F265D"/>
    <w:rsid w:val="001F3996"/>
    <w:rsid w:val="001F52B7"/>
    <w:rsid w:val="00201A66"/>
    <w:rsid w:val="00202857"/>
    <w:rsid w:val="0021178C"/>
    <w:rsid w:val="00213870"/>
    <w:rsid w:val="00214AE3"/>
    <w:rsid w:val="00214DF2"/>
    <w:rsid w:val="00217190"/>
    <w:rsid w:val="00217838"/>
    <w:rsid w:val="002221DB"/>
    <w:rsid w:val="00226525"/>
    <w:rsid w:val="00226807"/>
    <w:rsid w:val="00226ADB"/>
    <w:rsid w:val="00231240"/>
    <w:rsid w:val="00232DBB"/>
    <w:rsid w:val="00241267"/>
    <w:rsid w:val="00242607"/>
    <w:rsid w:val="002441E6"/>
    <w:rsid w:val="0024540A"/>
    <w:rsid w:val="002463C0"/>
    <w:rsid w:val="00246FA2"/>
    <w:rsid w:val="00263497"/>
    <w:rsid w:val="0027502F"/>
    <w:rsid w:val="00280907"/>
    <w:rsid w:val="00280C6E"/>
    <w:rsid w:val="002819F1"/>
    <w:rsid w:val="002868B5"/>
    <w:rsid w:val="00291C21"/>
    <w:rsid w:val="00294E11"/>
    <w:rsid w:val="00296FDA"/>
    <w:rsid w:val="00297184"/>
    <w:rsid w:val="002A0BC8"/>
    <w:rsid w:val="002A1BD4"/>
    <w:rsid w:val="002A4D3F"/>
    <w:rsid w:val="002A7C4F"/>
    <w:rsid w:val="002B27F5"/>
    <w:rsid w:val="002B7945"/>
    <w:rsid w:val="002D26C2"/>
    <w:rsid w:val="002D2FF1"/>
    <w:rsid w:val="002D62B5"/>
    <w:rsid w:val="002E4360"/>
    <w:rsid w:val="002F0AD0"/>
    <w:rsid w:val="002F193F"/>
    <w:rsid w:val="002F1D91"/>
    <w:rsid w:val="00334722"/>
    <w:rsid w:val="00337557"/>
    <w:rsid w:val="00337C33"/>
    <w:rsid w:val="003542F7"/>
    <w:rsid w:val="003566A8"/>
    <w:rsid w:val="00364215"/>
    <w:rsid w:val="00365CFC"/>
    <w:rsid w:val="00371ACA"/>
    <w:rsid w:val="00374777"/>
    <w:rsid w:val="0038297E"/>
    <w:rsid w:val="00386DB1"/>
    <w:rsid w:val="00396976"/>
    <w:rsid w:val="003A2754"/>
    <w:rsid w:val="003B1C66"/>
    <w:rsid w:val="003B3815"/>
    <w:rsid w:val="003B4332"/>
    <w:rsid w:val="003C535B"/>
    <w:rsid w:val="003D0008"/>
    <w:rsid w:val="003D3A28"/>
    <w:rsid w:val="003D49CA"/>
    <w:rsid w:val="003D5259"/>
    <w:rsid w:val="003E3440"/>
    <w:rsid w:val="003E4F68"/>
    <w:rsid w:val="003F759A"/>
    <w:rsid w:val="003F7699"/>
    <w:rsid w:val="004033C3"/>
    <w:rsid w:val="0040489B"/>
    <w:rsid w:val="004136A7"/>
    <w:rsid w:val="00413C21"/>
    <w:rsid w:val="00415DA4"/>
    <w:rsid w:val="004219D9"/>
    <w:rsid w:val="004278EF"/>
    <w:rsid w:val="00430A24"/>
    <w:rsid w:val="004364F8"/>
    <w:rsid w:val="00446CB4"/>
    <w:rsid w:val="0046181C"/>
    <w:rsid w:val="00463329"/>
    <w:rsid w:val="004633F8"/>
    <w:rsid w:val="00463930"/>
    <w:rsid w:val="00464DCE"/>
    <w:rsid w:val="0047489A"/>
    <w:rsid w:val="004802E8"/>
    <w:rsid w:val="004848A2"/>
    <w:rsid w:val="00485A62"/>
    <w:rsid w:val="00486434"/>
    <w:rsid w:val="004870BC"/>
    <w:rsid w:val="004918E4"/>
    <w:rsid w:val="00493137"/>
    <w:rsid w:val="004944BF"/>
    <w:rsid w:val="00496806"/>
    <w:rsid w:val="004A415F"/>
    <w:rsid w:val="004A4182"/>
    <w:rsid w:val="004A7689"/>
    <w:rsid w:val="004B3F50"/>
    <w:rsid w:val="004C3D2B"/>
    <w:rsid w:val="004C4AF6"/>
    <w:rsid w:val="004C7162"/>
    <w:rsid w:val="004D0B37"/>
    <w:rsid w:val="004D1354"/>
    <w:rsid w:val="004D534F"/>
    <w:rsid w:val="004D6F71"/>
    <w:rsid w:val="004E6A81"/>
    <w:rsid w:val="004E6E82"/>
    <w:rsid w:val="004F0495"/>
    <w:rsid w:val="004F1740"/>
    <w:rsid w:val="004F567C"/>
    <w:rsid w:val="00505555"/>
    <w:rsid w:val="005111B2"/>
    <w:rsid w:val="00517E65"/>
    <w:rsid w:val="0052093B"/>
    <w:rsid w:val="0052447D"/>
    <w:rsid w:val="0053020A"/>
    <w:rsid w:val="00536816"/>
    <w:rsid w:val="005403C7"/>
    <w:rsid w:val="00542B77"/>
    <w:rsid w:val="005533AE"/>
    <w:rsid w:val="005555DA"/>
    <w:rsid w:val="0055693C"/>
    <w:rsid w:val="00563ABC"/>
    <w:rsid w:val="00575A09"/>
    <w:rsid w:val="005838E2"/>
    <w:rsid w:val="005851FD"/>
    <w:rsid w:val="00587EBF"/>
    <w:rsid w:val="005926B4"/>
    <w:rsid w:val="005A05AD"/>
    <w:rsid w:val="005A5DD2"/>
    <w:rsid w:val="005B1FD3"/>
    <w:rsid w:val="005C5554"/>
    <w:rsid w:val="005D3504"/>
    <w:rsid w:val="005D39AD"/>
    <w:rsid w:val="005F361E"/>
    <w:rsid w:val="005F3848"/>
    <w:rsid w:val="00602BF3"/>
    <w:rsid w:val="006052C1"/>
    <w:rsid w:val="006142CE"/>
    <w:rsid w:val="006165C5"/>
    <w:rsid w:val="00622F48"/>
    <w:rsid w:val="00625BC9"/>
    <w:rsid w:val="006312C8"/>
    <w:rsid w:val="00636B2D"/>
    <w:rsid w:val="006465E3"/>
    <w:rsid w:val="006500B6"/>
    <w:rsid w:val="00653BBE"/>
    <w:rsid w:val="00662042"/>
    <w:rsid w:val="00670453"/>
    <w:rsid w:val="00670C03"/>
    <w:rsid w:val="006752C9"/>
    <w:rsid w:val="00681980"/>
    <w:rsid w:val="006865E7"/>
    <w:rsid w:val="00692197"/>
    <w:rsid w:val="006944C0"/>
    <w:rsid w:val="006A39F8"/>
    <w:rsid w:val="006B2942"/>
    <w:rsid w:val="006B4754"/>
    <w:rsid w:val="006B4E3D"/>
    <w:rsid w:val="006B5ABB"/>
    <w:rsid w:val="006B5F3D"/>
    <w:rsid w:val="006B6C93"/>
    <w:rsid w:val="006C15F5"/>
    <w:rsid w:val="006D191C"/>
    <w:rsid w:val="006D33E3"/>
    <w:rsid w:val="006D5F5C"/>
    <w:rsid w:val="006E7DDD"/>
    <w:rsid w:val="006F77A6"/>
    <w:rsid w:val="006F7CB7"/>
    <w:rsid w:val="00701786"/>
    <w:rsid w:val="007039F3"/>
    <w:rsid w:val="00716954"/>
    <w:rsid w:val="00716AA5"/>
    <w:rsid w:val="00716CAD"/>
    <w:rsid w:val="00716E94"/>
    <w:rsid w:val="0072219E"/>
    <w:rsid w:val="00725849"/>
    <w:rsid w:val="00725D02"/>
    <w:rsid w:val="00727DB4"/>
    <w:rsid w:val="00732E38"/>
    <w:rsid w:val="00736587"/>
    <w:rsid w:val="00737C03"/>
    <w:rsid w:val="0074035B"/>
    <w:rsid w:val="00740A4C"/>
    <w:rsid w:val="00741949"/>
    <w:rsid w:val="00741C8F"/>
    <w:rsid w:val="007510DA"/>
    <w:rsid w:val="0075434F"/>
    <w:rsid w:val="0076696A"/>
    <w:rsid w:val="00770B6F"/>
    <w:rsid w:val="007858C7"/>
    <w:rsid w:val="00797F43"/>
    <w:rsid w:val="007A0C17"/>
    <w:rsid w:val="007B192B"/>
    <w:rsid w:val="007B2AEE"/>
    <w:rsid w:val="007B4AFD"/>
    <w:rsid w:val="007B78D8"/>
    <w:rsid w:val="007C2495"/>
    <w:rsid w:val="007C42BC"/>
    <w:rsid w:val="007C6F9E"/>
    <w:rsid w:val="007C7477"/>
    <w:rsid w:val="007D30EA"/>
    <w:rsid w:val="007D79C1"/>
    <w:rsid w:val="007E0112"/>
    <w:rsid w:val="007E2C8E"/>
    <w:rsid w:val="007E4D46"/>
    <w:rsid w:val="007E5627"/>
    <w:rsid w:val="007E6CFA"/>
    <w:rsid w:val="007E7088"/>
    <w:rsid w:val="007F17FE"/>
    <w:rsid w:val="007F29C4"/>
    <w:rsid w:val="007F2E59"/>
    <w:rsid w:val="007F34E8"/>
    <w:rsid w:val="007F6DC5"/>
    <w:rsid w:val="007F6E49"/>
    <w:rsid w:val="007F791A"/>
    <w:rsid w:val="00800EA4"/>
    <w:rsid w:val="00803A98"/>
    <w:rsid w:val="00810F5E"/>
    <w:rsid w:val="00813770"/>
    <w:rsid w:val="008151D2"/>
    <w:rsid w:val="008172AE"/>
    <w:rsid w:val="00820EE6"/>
    <w:rsid w:val="0082205D"/>
    <w:rsid w:val="0083058A"/>
    <w:rsid w:val="0083085D"/>
    <w:rsid w:val="00844DD1"/>
    <w:rsid w:val="00850651"/>
    <w:rsid w:val="00850DBD"/>
    <w:rsid w:val="008529CC"/>
    <w:rsid w:val="008537F4"/>
    <w:rsid w:val="008568E5"/>
    <w:rsid w:val="008605E0"/>
    <w:rsid w:val="00860C4F"/>
    <w:rsid w:val="00872088"/>
    <w:rsid w:val="0087215B"/>
    <w:rsid w:val="00876343"/>
    <w:rsid w:val="008771A2"/>
    <w:rsid w:val="00877AD9"/>
    <w:rsid w:val="00885FD7"/>
    <w:rsid w:val="00890193"/>
    <w:rsid w:val="00893108"/>
    <w:rsid w:val="008A14AF"/>
    <w:rsid w:val="008B2B0D"/>
    <w:rsid w:val="008C3460"/>
    <w:rsid w:val="008C4E5D"/>
    <w:rsid w:val="008C5009"/>
    <w:rsid w:val="008C5D41"/>
    <w:rsid w:val="008C7975"/>
    <w:rsid w:val="008D2625"/>
    <w:rsid w:val="008D4BE2"/>
    <w:rsid w:val="008E428D"/>
    <w:rsid w:val="008E5123"/>
    <w:rsid w:val="008F37C2"/>
    <w:rsid w:val="009132BE"/>
    <w:rsid w:val="00913C0C"/>
    <w:rsid w:val="009274C1"/>
    <w:rsid w:val="00946FA3"/>
    <w:rsid w:val="00947199"/>
    <w:rsid w:val="00950C7D"/>
    <w:rsid w:val="00954C11"/>
    <w:rsid w:val="0095731A"/>
    <w:rsid w:val="00961A53"/>
    <w:rsid w:val="009649DD"/>
    <w:rsid w:val="00980FC3"/>
    <w:rsid w:val="009A4463"/>
    <w:rsid w:val="009A5095"/>
    <w:rsid w:val="009A7068"/>
    <w:rsid w:val="009B6C1B"/>
    <w:rsid w:val="009B78EF"/>
    <w:rsid w:val="009C204F"/>
    <w:rsid w:val="009D136D"/>
    <w:rsid w:val="009D3007"/>
    <w:rsid w:val="009D3ABB"/>
    <w:rsid w:val="009E1E4C"/>
    <w:rsid w:val="009E5475"/>
    <w:rsid w:val="009F06AD"/>
    <w:rsid w:val="009F5B34"/>
    <w:rsid w:val="00A04729"/>
    <w:rsid w:val="00A07BE0"/>
    <w:rsid w:val="00A104E2"/>
    <w:rsid w:val="00A133FD"/>
    <w:rsid w:val="00A14145"/>
    <w:rsid w:val="00A14ADA"/>
    <w:rsid w:val="00A21BE4"/>
    <w:rsid w:val="00A255A1"/>
    <w:rsid w:val="00A26E22"/>
    <w:rsid w:val="00A321F6"/>
    <w:rsid w:val="00A411A9"/>
    <w:rsid w:val="00A42BF3"/>
    <w:rsid w:val="00A4594D"/>
    <w:rsid w:val="00A52747"/>
    <w:rsid w:val="00A528CE"/>
    <w:rsid w:val="00A536CA"/>
    <w:rsid w:val="00A566B5"/>
    <w:rsid w:val="00A66209"/>
    <w:rsid w:val="00A666F9"/>
    <w:rsid w:val="00A6744C"/>
    <w:rsid w:val="00A67F97"/>
    <w:rsid w:val="00A72EC3"/>
    <w:rsid w:val="00A74281"/>
    <w:rsid w:val="00A8463C"/>
    <w:rsid w:val="00A85A9C"/>
    <w:rsid w:val="00AA5D83"/>
    <w:rsid w:val="00AA6873"/>
    <w:rsid w:val="00AA719C"/>
    <w:rsid w:val="00AB021E"/>
    <w:rsid w:val="00AB6DB6"/>
    <w:rsid w:val="00AC121C"/>
    <w:rsid w:val="00AC3345"/>
    <w:rsid w:val="00AC339F"/>
    <w:rsid w:val="00AC3D11"/>
    <w:rsid w:val="00AD11ED"/>
    <w:rsid w:val="00AD35F2"/>
    <w:rsid w:val="00AD75A7"/>
    <w:rsid w:val="00AD7B90"/>
    <w:rsid w:val="00AE1946"/>
    <w:rsid w:val="00AE22F4"/>
    <w:rsid w:val="00AE288B"/>
    <w:rsid w:val="00AE2D26"/>
    <w:rsid w:val="00AF2A67"/>
    <w:rsid w:val="00B0125C"/>
    <w:rsid w:val="00B0188E"/>
    <w:rsid w:val="00B0574C"/>
    <w:rsid w:val="00B07152"/>
    <w:rsid w:val="00B100DC"/>
    <w:rsid w:val="00B106BB"/>
    <w:rsid w:val="00B1649A"/>
    <w:rsid w:val="00B21961"/>
    <w:rsid w:val="00B22DDF"/>
    <w:rsid w:val="00B26403"/>
    <w:rsid w:val="00B31B53"/>
    <w:rsid w:val="00B323CB"/>
    <w:rsid w:val="00B35C50"/>
    <w:rsid w:val="00B378DB"/>
    <w:rsid w:val="00B44C2A"/>
    <w:rsid w:val="00B44CE7"/>
    <w:rsid w:val="00B52697"/>
    <w:rsid w:val="00B537FE"/>
    <w:rsid w:val="00B61429"/>
    <w:rsid w:val="00B61F56"/>
    <w:rsid w:val="00B754E9"/>
    <w:rsid w:val="00B8317B"/>
    <w:rsid w:val="00B834E0"/>
    <w:rsid w:val="00B96B6F"/>
    <w:rsid w:val="00B96ED9"/>
    <w:rsid w:val="00B9729C"/>
    <w:rsid w:val="00BA2883"/>
    <w:rsid w:val="00BA734F"/>
    <w:rsid w:val="00BA79CC"/>
    <w:rsid w:val="00BB02B0"/>
    <w:rsid w:val="00BB3508"/>
    <w:rsid w:val="00BB66E9"/>
    <w:rsid w:val="00BE2065"/>
    <w:rsid w:val="00BE2AB7"/>
    <w:rsid w:val="00BE4554"/>
    <w:rsid w:val="00BF1AF5"/>
    <w:rsid w:val="00C02040"/>
    <w:rsid w:val="00C05021"/>
    <w:rsid w:val="00C0612E"/>
    <w:rsid w:val="00C141AF"/>
    <w:rsid w:val="00C2350F"/>
    <w:rsid w:val="00C24220"/>
    <w:rsid w:val="00C242BC"/>
    <w:rsid w:val="00C403E3"/>
    <w:rsid w:val="00C41B95"/>
    <w:rsid w:val="00C433CA"/>
    <w:rsid w:val="00C459F4"/>
    <w:rsid w:val="00C4696A"/>
    <w:rsid w:val="00C51078"/>
    <w:rsid w:val="00C56F9F"/>
    <w:rsid w:val="00C618E0"/>
    <w:rsid w:val="00C63EE3"/>
    <w:rsid w:val="00C64BC1"/>
    <w:rsid w:val="00C72BD5"/>
    <w:rsid w:val="00C7721B"/>
    <w:rsid w:val="00C81854"/>
    <w:rsid w:val="00C82879"/>
    <w:rsid w:val="00C832FF"/>
    <w:rsid w:val="00C84AA7"/>
    <w:rsid w:val="00C854E0"/>
    <w:rsid w:val="00CB45D8"/>
    <w:rsid w:val="00CB4983"/>
    <w:rsid w:val="00CC7017"/>
    <w:rsid w:val="00CC7B01"/>
    <w:rsid w:val="00CC7DD4"/>
    <w:rsid w:val="00CD14D4"/>
    <w:rsid w:val="00CE2FAA"/>
    <w:rsid w:val="00CF07C2"/>
    <w:rsid w:val="00CF2821"/>
    <w:rsid w:val="00CF645E"/>
    <w:rsid w:val="00CF7750"/>
    <w:rsid w:val="00D01616"/>
    <w:rsid w:val="00D10788"/>
    <w:rsid w:val="00D1281F"/>
    <w:rsid w:val="00D13103"/>
    <w:rsid w:val="00D15945"/>
    <w:rsid w:val="00D15F23"/>
    <w:rsid w:val="00D2698D"/>
    <w:rsid w:val="00D308EE"/>
    <w:rsid w:val="00D32AA4"/>
    <w:rsid w:val="00D33545"/>
    <w:rsid w:val="00D35B01"/>
    <w:rsid w:val="00D40B5D"/>
    <w:rsid w:val="00D44E79"/>
    <w:rsid w:val="00D451E2"/>
    <w:rsid w:val="00D51EA0"/>
    <w:rsid w:val="00D54196"/>
    <w:rsid w:val="00D6046D"/>
    <w:rsid w:val="00D60D61"/>
    <w:rsid w:val="00D67725"/>
    <w:rsid w:val="00D710B5"/>
    <w:rsid w:val="00D8635C"/>
    <w:rsid w:val="00D87455"/>
    <w:rsid w:val="00D9503E"/>
    <w:rsid w:val="00D96E86"/>
    <w:rsid w:val="00D978C8"/>
    <w:rsid w:val="00DA033F"/>
    <w:rsid w:val="00DA0B58"/>
    <w:rsid w:val="00DA1F5F"/>
    <w:rsid w:val="00DA46FF"/>
    <w:rsid w:val="00DA6D5C"/>
    <w:rsid w:val="00DB163C"/>
    <w:rsid w:val="00DB1FA6"/>
    <w:rsid w:val="00DB454A"/>
    <w:rsid w:val="00DB6A46"/>
    <w:rsid w:val="00DC1C29"/>
    <w:rsid w:val="00DC543B"/>
    <w:rsid w:val="00DC7588"/>
    <w:rsid w:val="00DD186E"/>
    <w:rsid w:val="00DD4C07"/>
    <w:rsid w:val="00DD59F9"/>
    <w:rsid w:val="00DE43E2"/>
    <w:rsid w:val="00DF044C"/>
    <w:rsid w:val="00DF69E4"/>
    <w:rsid w:val="00E03B31"/>
    <w:rsid w:val="00E0502D"/>
    <w:rsid w:val="00E07278"/>
    <w:rsid w:val="00E12712"/>
    <w:rsid w:val="00E12F68"/>
    <w:rsid w:val="00E14334"/>
    <w:rsid w:val="00E209C4"/>
    <w:rsid w:val="00E2176E"/>
    <w:rsid w:val="00E2508C"/>
    <w:rsid w:val="00E26840"/>
    <w:rsid w:val="00E35819"/>
    <w:rsid w:val="00E35E95"/>
    <w:rsid w:val="00E4598C"/>
    <w:rsid w:val="00E45B20"/>
    <w:rsid w:val="00E52AE1"/>
    <w:rsid w:val="00E575A8"/>
    <w:rsid w:val="00E57891"/>
    <w:rsid w:val="00E578BB"/>
    <w:rsid w:val="00E60678"/>
    <w:rsid w:val="00E62606"/>
    <w:rsid w:val="00E6437D"/>
    <w:rsid w:val="00E66AAB"/>
    <w:rsid w:val="00E72F21"/>
    <w:rsid w:val="00E754FB"/>
    <w:rsid w:val="00E80BF1"/>
    <w:rsid w:val="00E80EF8"/>
    <w:rsid w:val="00E82412"/>
    <w:rsid w:val="00E93E86"/>
    <w:rsid w:val="00E94D04"/>
    <w:rsid w:val="00EA0607"/>
    <w:rsid w:val="00EA6157"/>
    <w:rsid w:val="00EC4E0A"/>
    <w:rsid w:val="00ED6992"/>
    <w:rsid w:val="00EE5DA8"/>
    <w:rsid w:val="00EE6CE6"/>
    <w:rsid w:val="00EF30B5"/>
    <w:rsid w:val="00EF5E01"/>
    <w:rsid w:val="00EF74A3"/>
    <w:rsid w:val="00EF7FC4"/>
    <w:rsid w:val="00F0231D"/>
    <w:rsid w:val="00F06F04"/>
    <w:rsid w:val="00F10C9E"/>
    <w:rsid w:val="00F1665E"/>
    <w:rsid w:val="00F20F5F"/>
    <w:rsid w:val="00F24513"/>
    <w:rsid w:val="00F34457"/>
    <w:rsid w:val="00F42C01"/>
    <w:rsid w:val="00F56BE4"/>
    <w:rsid w:val="00F62757"/>
    <w:rsid w:val="00F66DCC"/>
    <w:rsid w:val="00F67250"/>
    <w:rsid w:val="00F7698E"/>
    <w:rsid w:val="00F8254F"/>
    <w:rsid w:val="00F84353"/>
    <w:rsid w:val="00F8522D"/>
    <w:rsid w:val="00F90837"/>
    <w:rsid w:val="00F91C0D"/>
    <w:rsid w:val="00F9362E"/>
    <w:rsid w:val="00F97CF6"/>
    <w:rsid w:val="00FA0AFA"/>
    <w:rsid w:val="00FA53B0"/>
    <w:rsid w:val="00FA5AC9"/>
    <w:rsid w:val="00FA6BD5"/>
    <w:rsid w:val="00FC1E66"/>
    <w:rsid w:val="00FC2E56"/>
    <w:rsid w:val="00FC7493"/>
    <w:rsid w:val="00FC75E6"/>
    <w:rsid w:val="00FD3999"/>
    <w:rsid w:val="00FD6B98"/>
    <w:rsid w:val="00FD6F0D"/>
    <w:rsid w:val="00FD6FB4"/>
    <w:rsid w:val="00FE146A"/>
    <w:rsid w:val="00FE3DD3"/>
    <w:rsid w:val="00FE6F24"/>
    <w:rsid w:val="00FF2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DD13F125-E9FF-4DD4-8B5A-C546AE34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46A"/>
    <w:rPr>
      <w:sz w:val="24"/>
      <w:szCs w:val="24"/>
    </w:rPr>
  </w:style>
  <w:style w:type="paragraph" w:styleId="Heading1">
    <w:name w:val="heading 1"/>
    <w:basedOn w:val="Normal"/>
    <w:next w:val="Normal"/>
    <w:qFormat/>
    <w:rsid w:val="0083085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22DD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1178C"/>
    <w:pPr>
      <w:keepNext/>
      <w:spacing w:before="240" w:after="60"/>
      <w:outlineLvl w:val="2"/>
    </w:pPr>
    <w:rPr>
      <w:rFonts w:ascii="Arial" w:hAnsi="Arial" w:cs="Arial"/>
      <w:b/>
      <w:bCs/>
      <w:sz w:val="26"/>
      <w:szCs w:val="26"/>
    </w:rPr>
  </w:style>
  <w:style w:type="paragraph" w:styleId="Heading4">
    <w:name w:val="heading 4"/>
    <w:basedOn w:val="Normal"/>
    <w:next w:val="Normal"/>
    <w:qFormat/>
    <w:rsid w:val="00201A66"/>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36587"/>
    <w:pPr>
      <w:tabs>
        <w:tab w:val="center" w:pos="4320"/>
        <w:tab w:val="right" w:pos="8640"/>
      </w:tabs>
    </w:pPr>
  </w:style>
  <w:style w:type="paragraph" w:styleId="Footer">
    <w:name w:val="footer"/>
    <w:basedOn w:val="Normal"/>
    <w:rsid w:val="00736587"/>
    <w:pPr>
      <w:tabs>
        <w:tab w:val="center" w:pos="4320"/>
        <w:tab w:val="right" w:pos="8640"/>
      </w:tabs>
    </w:pPr>
  </w:style>
  <w:style w:type="character" w:styleId="PageNumber">
    <w:name w:val="page number"/>
    <w:basedOn w:val="DefaultParagraphFont"/>
    <w:rsid w:val="00C84AA7"/>
  </w:style>
  <w:style w:type="character" w:styleId="Hyperlink">
    <w:name w:val="Hyperlink"/>
    <w:rsid w:val="00081AAD"/>
    <w:rPr>
      <w:color w:val="0000FF"/>
      <w:u w:val="single"/>
    </w:rPr>
  </w:style>
  <w:style w:type="table" w:styleId="TableGrid">
    <w:name w:val="Table Grid"/>
    <w:basedOn w:val="TableNormal"/>
    <w:rsid w:val="00201A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01A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CFEA3-6563-4E6D-90A7-E67FFED54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25</Pages>
  <Words>10480</Words>
  <Characters>51123</Characters>
  <Application>Microsoft Office Word</Application>
  <DocSecurity>0</DocSecurity>
  <Lines>426</Lines>
  <Paragraphs>122</Paragraphs>
  <ScaleCrop>false</ScaleCrop>
  <HeadingPairs>
    <vt:vector size="2" baseType="variant">
      <vt:variant>
        <vt:lpstr>Title</vt:lpstr>
      </vt:variant>
      <vt:variant>
        <vt:i4>1</vt:i4>
      </vt:variant>
    </vt:vector>
  </HeadingPairs>
  <TitlesOfParts>
    <vt:vector size="1" baseType="lpstr">
      <vt:lpstr>Installing Windows XP and Server 2003</vt:lpstr>
    </vt:vector>
  </TitlesOfParts>
  <Company>Radford University</Company>
  <LinksUpToDate>false</LinksUpToDate>
  <CharactersWithSpaces>61481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Installing Windows XP and Server 2003</dc:title>
  <dc:subject/>
  <dc:creator>RU</dc:creator>
  <cp:keywords/>
  <cp:lastModifiedBy>Salmon, Jake</cp:lastModifiedBy>
  <cp:revision>11</cp:revision>
  <dcterms:created xsi:type="dcterms:W3CDTF">2016-09-10T14:26:00Z</dcterms:created>
  <dcterms:modified xsi:type="dcterms:W3CDTF">2016-09-23T20:37:00Z</dcterms:modified>
</cp:coreProperties>
</file>