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10B" w:rsidRDefault="00EE110B" w:rsidP="00EE110B">
      <w:r>
        <w:t xml:space="preserve">13:27:29.645969 IP ip-4-7.gruponavega.com.53294 &gt; </w:t>
      </w:r>
      <w:proofErr w:type="spellStart"/>
      <w:r>
        <w:t>google</w:t>
      </w:r>
      <w:proofErr w:type="spellEnd"/>
      <w:r>
        <w:t>-public-</w:t>
      </w:r>
      <w:proofErr w:type="spellStart"/>
      <w:r>
        <w:t>dns</w:t>
      </w:r>
      <w:proofErr w:type="spellEnd"/>
      <w:r>
        <w:t>-</w:t>
      </w:r>
      <w:proofErr w:type="spellStart"/>
      <w:r>
        <w:t>a.google.com.domain</w:t>
      </w:r>
      <w:proofErr w:type="spellEnd"/>
      <w:r>
        <w:t>: 602+ A? tiles.services.mozilla.com. (44)</w:t>
      </w:r>
    </w:p>
    <w:p w:rsidR="00EE110B" w:rsidRDefault="00EE110B" w:rsidP="00EE110B">
      <w:r>
        <w:t xml:space="preserve">13:27:29.645979 IP ip-4-7.gruponavega.com.53294 &gt; </w:t>
      </w:r>
      <w:proofErr w:type="spellStart"/>
      <w:r>
        <w:t>google</w:t>
      </w:r>
      <w:proofErr w:type="spellEnd"/>
      <w:r>
        <w:t>-public-</w:t>
      </w:r>
      <w:proofErr w:type="spellStart"/>
      <w:r>
        <w:t>dns</w:t>
      </w:r>
      <w:proofErr w:type="spellEnd"/>
      <w:r>
        <w:t>-</w:t>
      </w:r>
      <w:proofErr w:type="spellStart"/>
      <w:r>
        <w:t>a.google.com.domain</w:t>
      </w:r>
      <w:proofErr w:type="spellEnd"/>
      <w:r>
        <w:t>: 61878+ AAAA? tiles.services.mozilla.com. (44)</w:t>
      </w:r>
    </w:p>
    <w:p w:rsidR="00EE110B" w:rsidRDefault="00EE110B" w:rsidP="00EE110B">
      <w:r>
        <w:t xml:space="preserve">13:27:29.664679 IP </w:t>
      </w:r>
      <w:proofErr w:type="spellStart"/>
      <w:r>
        <w:t>google</w:t>
      </w:r>
      <w:proofErr w:type="spellEnd"/>
      <w:r>
        <w:t>-public-</w:t>
      </w:r>
      <w:proofErr w:type="spellStart"/>
      <w:r>
        <w:t>dns</w:t>
      </w:r>
      <w:proofErr w:type="spellEnd"/>
      <w:r>
        <w:t>-</w:t>
      </w:r>
      <w:proofErr w:type="spellStart"/>
      <w:r>
        <w:t>a.google.com.domain</w:t>
      </w:r>
      <w:proofErr w:type="spellEnd"/>
      <w:r>
        <w:t xml:space="preserve"> &gt; ip-4-7.gruponavega.com.53294: 602 7/0/0 CNAME tiles.r53-2.services.mozilla.com., </w:t>
      </w:r>
      <w:proofErr w:type="gramStart"/>
      <w:r>
        <w:t>A</w:t>
      </w:r>
      <w:proofErr w:type="gramEnd"/>
      <w:r>
        <w:t xml:space="preserve"> 52.32.150.180, A 52.24.123.95, A 50.112.202.19, A 52.42.26.69, A 54.218.66.17, A 52.34.245.108 (166)</w:t>
      </w:r>
    </w:p>
    <w:p w:rsidR="00BA27CF" w:rsidRDefault="00EE110B" w:rsidP="00EE110B">
      <w:r>
        <w:t xml:space="preserve">13:27:29.664698 IP </w:t>
      </w:r>
      <w:proofErr w:type="spellStart"/>
      <w:r>
        <w:t>google</w:t>
      </w:r>
      <w:proofErr w:type="spellEnd"/>
      <w:r>
        <w:t>-public-</w:t>
      </w:r>
      <w:proofErr w:type="spellStart"/>
      <w:r>
        <w:t>dns</w:t>
      </w:r>
      <w:proofErr w:type="spellEnd"/>
      <w:r>
        <w:t>-</w:t>
      </w:r>
      <w:proofErr w:type="spellStart"/>
      <w:r>
        <w:t>a.google.com.domain</w:t>
      </w:r>
      <w:proofErr w:type="spellEnd"/>
      <w:r>
        <w:t xml:space="preserve"> &gt; ip-4-7.gruponavega.com.53294: 61878 1/1/0 CNAME tiles.r53-2.services.mozilla.com. (152)</w:t>
      </w:r>
    </w:p>
    <w:p w:rsidR="00EE110B" w:rsidRDefault="00EE110B" w:rsidP="00EE110B"/>
    <w:p w:rsidR="00EE110B" w:rsidRDefault="00EE110B" w:rsidP="00EE110B">
      <w:r>
        <w:t>The protocol of choice to be recorded is DNS</w:t>
      </w:r>
    </w:p>
    <w:p w:rsidR="00EE110B" w:rsidRDefault="00EE110B" w:rsidP="00EE110B">
      <w:r>
        <w:t>The series of captures above dictates the exchange between my computer and my authoritative first-hop DNS server being 8.8.8.8, or Google’s public DNS server</w:t>
      </w:r>
    </w:p>
    <w:p w:rsidR="00EE110B" w:rsidRDefault="00EE110B" w:rsidP="00EE110B">
      <w:r>
        <w:t>The first two packets depict my compu</w:t>
      </w:r>
      <w:bookmarkStart w:id="0" w:name="_GoBack"/>
      <w:bookmarkEnd w:id="0"/>
      <w:r>
        <w:t xml:space="preserve">ter asking 8.8.8.8 for any A or AAAA DNS records that exist for </w:t>
      </w:r>
      <w:hyperlink r:id="rId4" w:history="1">
        <w:r w:rsidRPr="00475FC5">
          <w:rPr>
            <w:rStyle w:val="Hyperlink"/>
          </w:rPr>
          <w:t>www.google.com</w:t>
        </w:r>
      </w:hyperlink>
    </w:p>
    <w:p w:rsidR="00EE110B" w:rsidRDefault="00EE110B" w:rsidP="00EE110B">
      <w:r>
        <w:t xml:space="preserve">The last two packets depict 8.8.8.8 server’s reply with multiple </w:t>
      </w:r>
      <w:proofErr w:type="gramStart"/>
      <w:r>
        <w:t>A</w:t>
      </w:r>
      <w:proofErr w:type="gramEnd"/>
      <w:r>
        <w:t xml:space="preserve"> records and a CNAME record. </w:t>
      </w:r>
    </w:p>
    <w:sectPr w:rsidR="00EE11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E6A"/>
    <w:rsid w:val="00BA27CF"/>
    <w:rsid w:val="00E14E6A"/>
    <w:rsid w:val="00EE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2FF5F-0309-455C-9C3C-7F058DA4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11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og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2016-09-19T17:32:00Z</dcterms:created>
  <dcterms:modified xsi:type="dcterms:W3CDTF">2016-09-19T17:41:00Z</dcterms:modified>
</cp:coreProperties>
</file>